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CA691">
      <w:pPr>
        <w:autoSpaceDE w:val="0"/>
        <w:autoSpaceDN w:val="0"/>
        <w:adjustRightInd w:val="0"/>
        <w:snapToGrid w:val="0"/>
        <w:spacing w:line="240" w:lineRule="auto"/>
        <w:ind w:firstLine="0" w:firstLineChars="0"/>
        <w:jc w:val="right"/>
        <w:rPr>
          <w:rFonts w:hint="default" w:ascii="Times New Roman Regular" w:hAnsi="Times New Roman Regular" w:eastAsia="楷体_GB2312" w:cs="Times New Roman Regular"/>
          <w:b/>
          <w:bCs/>
          <w:sz w:val="28"/>
          <w:szCs w:val="28"/>
        </w:rPr>
      </w:pPr>
      <w:commentRangeStart w:id="0"/>
      <w:r>
        <w:rPr>
          <w:rFonts w:hint="default" w:ascii="Times New Roman Regular" w:hAnsi="Times New Roman Regular" w:cs="Times New Roman Regular"/>
          <w:b/>
          <w:bCs/>
          <w:sz w:val="28"/>
          <w:szCs w:val="28"/>
          <w:lang w:val="zh-CN"/>
        </w:rPr>
        <w:t>学号：</w:t>
      </w:r>
      <w:commentRangeEnd w:id="0"/>
      <w:r>
        <w:rPr>
          <w:rStyle w:val="26"/>
          <w:rFonts w:hint="default" w:ascii="Times New Roman Regular" w:hAnsi="Times New Roman Regular" w:cs="Times New Roman Regular"/>
          <w:b/>
        </w:rPr>
        <w:commentReference w:id="0"/>
      </w:r>
      <w:r>
        <w:rPr>
          <w:rFonts w:hint="default" w:ascii="Times New Roman Regular" w:hAnsi="Times New Roman Regular" w:eastAsia="楷体_GB2312" w:cs="Times New Roman Regular"/>
          <w:b/>
          <w:bCs/>
          <w:sz w:val="28"/>
          <w:szCs w:val="28"/>
          <w:u w:val="single"/>
          <w:lang w:val="zh-CN"/>
        </w:rPr>
        <w:t>20</w:t>
      </w:r>
      <w:r>
        <w:rPr>
          <w:rFonts w:hint="default" w:ascii="Times New Roman Regular" w:hAnsi="Times New Roman Regular" w:eastAsia="楷体_GB2312" w:cs="Times New Roman Regular"/>
          <w:b/>
          <w:bCs/>
          <w:sz w:val="28"/>
          <w:szCs w:val="28"/>
          <w:u w:val="single"/>
          <w:lang w:val="en-US" w:eastAsia="zh-CN"/>
        </w:rPr>
        <w:t>24</w:t>
      </w:r>
      <w:r>
        <w:rPr>
          <w:rFonts w:hint="default" w:ascii="Times New Roman Regular" w:hAnsi="Times New Roman Regular" w:eastAsia="楷体_GB2312" w:cs="Times New Roman Regular"/>
          <w:b/>
          <w:bCs/>
          <w:sz w:val="28"/>
          <w:szCs w:val="28"/>
          <w:u w:val="single"/>
          <w:lang w:val="zh-CN"/>
        </w:rPr>
        <w:t>******</w:t>
      </w:r>
    </w:p>
    <w:p w14:paraId="261DD5A4">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61400529">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09819BD1">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4F770935">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0D8E89FC">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 w:val="21"/>
          <w:szCs w:val="21"/>
          <w:lang w:val="zh-CN"/>
        </w:rPr>
      </w:pPr>
      <w:r>
        <w:rPr>
          <w:rFonts w:hint="default" w:ascii="Times New Roman Regular" w:hAnsi="Times New Roman Regular" w:cs="Times New Roman Regular"/>
          <w:sz w:val="21"/>
          <w:szCs w:val="21"/>
        </w:rPr>
        <w:drawing>
          <wp:inline distT="0" distB="0" distL="114300" distR="114300">
            <wp:extent cx="3542030" cy="725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3542030" cy="725170"/>
                    </a:xfrm>
                    <a:prstGeom prst="rect">
                      <a:avLst/>
                    </a:prstGeom>
                    <a:noFill/>
                    <a:ln>
                      <a:noFill/>
                    </a:ln>
                  </pic:spPr>
                </pic:pic>
              </a:graphicData>
            </a:graphic>
          </wp:inline>
        </w:drawing>
      </w:r>
    </w:p>
    <w:p w14:paraId="4288593A">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 w:val="21"/>
          <w:szCs w:val="21"/>
          <w:lang w:val="zh-CN"/>
        </w:rPr>
      </w:pPr>
    </w:p>
    <w:p w14:paraId="5BAB7A9F">
      <w:pPr>
        <w:autoSpaceDE w:val="0"/>
        <w:autoSpaceDN w:val="0"/>
        <w:adjustRightInd w:val="0"/>
        <w:snapToGrid w:val="0"/>
        <w:spacing w:line="240" w:lineRule="auto"/>
        <w:ind w:firstLine="0" w:firstLineChars="0"/>
        <w:jc w:val="center"/>
        <w:rPr>
          <w:rFonts w:hint="default" w:ascii="Times New Roman Regular" w:hAnsi="Times New Roman Regular" w:eastAsia="楷体_GB2312" w:cs="Times New Roman Regular"/>
          <w:b/>
          <w:bCs/>
          <w:sz w:val="30"/>
          <w:szCs w:val="32"/>
        </w:rPr>
      </w:pPr>
      <w:r>
        <w:rPr>
          <w:rFonts w:hint="default" w:ascii="Times New Roman Regular" w:hAnsi="Times New Roman Regular" w:eastAsia="楷体_GB2312" w:cs="Times New Roman Regular"/>
          <w:b/>
          <w:bCs/>
          <w:sz w:val="50"/>
          <w:szCs w:val="52"/>
          <w:u w:val="single"/>
          <w:lang w:val="zh-CN"/>
        </w:rPr>
        <w:t xml:space="preserve"> </w:t>
      </w:r>
      <w:commentRangeStart w:id="1"/>
      <w:r>
        <w:rPr>
          <w:rFonts w:hint="default" w:ascii="Times New Roman Regular" w:hAnsi="Times New Roman Regular" w:eastAsia="楷体_GB2312" w:cs="Times New Roman Regular"/>
          <w:b/>
          <w:bCs/>
          <w:sz w:val="50"/>
          <w:szCs w:val="52"/>
          <w:u w:val="single"/>
          <w:lang w:val="zh-CN"/>
        </w:rPr>
        <w:t>202</w:t>
      </w:r>
      <w:r>
        <w:rPr>
          <w:rFonts w:hint="eastAsia" w:ascii="Times New Roman Regular" w:hAnsi="Times New Roman Regular" w:eastAsia="楷体_GB2312" w:cs="Times New Roman Regular"/>
          <w:b/>
          <w:bCs/>
          <w:sz w:val="50"/>
          <w:szCs w:val="52"/>
          <w:u w:val="single"/>
          <w:lang w:val="en-US" w:eastAsia="zh-CN"/>
        </w:rPr>
        <w:t>6</w:t>
      </w:r>
      <w:r>
        <w:rPr>
          <w:rFonts w:hint="default" w:ascii="Times New Roman Regular" w:hAnsi="Times New Roman Regular" w:eastAsia="楷体_GB2312" w:cs="Times New Roman Regular"/>
          <w:b/>
          <w:bCs/>
          <w:sz w:val="50"/>
          <w:szCs w:val="52"/>
          <w:lang w:val="zh-CN"/>
        </w:rPr>
        <w:t>届</w:t>
      </w:r>
      <w:bookmarkStart w:id="0" w:name="_Hlk114566198"/>
      <w:r>
        <w:rPr>
          <w:rFonts w:hint="default" w:ascii="Times New Roman Regular" w:hAnsi="Times New Roman Regular" w:eastAsia="楷体_GB2312" w:cs="Times New Roman Regular"/>
          <w:b/>
          <w:bCs/>
          <w:sz w:val="50"/>
          <w:szCs w:val="52"/>
          <w:lang w:val="zh-CN"/>
        </w:rPr>
        <w:t>本科生毕业论文</w:t>
      </w:r>
      <w:commentRangeEnd w:id="1"/>
      <w:r>
        <w:rPr>
          <w:rStyle w:val="26"/>
          <w:rFonts w:hint="default" w:ascii="Times New Roman Regular" w:hAnsi="Times New Roman Regular" w:cs="Times New Roman Regular"/>
        </w:rPr>
        <w:commentReference w:id="1"/>
      </w:r>
      <w:r>
        <w:rPr>
          <w:rFonts w:hint="default" w:ascii="Times New Roman Regular" w:hAnsi="Times New Roman Regular" w:eastAsia="楷体_GB2312" w:cs="Times New Roman Regular"/>
          <w:b/>
          <w:bCs/>
          <w:sz w:val="50"/>
          <w:szCs w:val="52"/>
          <w:lang w:val="zh-CN"/>
        </w:rPr>
        <w:t>开题报告</w:t>
      </w:r>
      <w:bookmarkEnd w:id="0"/>
    </w:p>
    <w:p w14:paraId="0023B820">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2E5F8CD4">
      <w:pPr>
        <w:autoSpaceDE w:val="0"/>
        <w:autoSpaceDN w:val="0"/>
        <w:adjustRightInd w:val="0"/>
        <w:snapToGrid w:val="0"/>
        <w:spacing w:line="240" w:lineRule="auto"/>
        <w:ind w:firstLine="0" w:firstLineChars="0"/>
        <w:jc w:val="center"/>
        <w:rPr>
          <w:rFonts w:hint="default" w:ascii="Times New Roman Regular" w:hAnsi="Times New Roman Regular" w:cs="Times New Roman Regular"/>
          <w:szCs w:val="24"/>
          <w:lang w:val="zh-CN"/>
        </w:rPr>
      </w:pPr>
    </w:p>
    <w:p w14:paraId="64FEDB77">
      <w:pPr>
        <w:spacing w:before="156" w:beforeLines="50" w:after="156" w:afterLines="50"/>
        <w:ind w:right="240"/>
        <w:jc w:val="both"/>
        <w:rPr>
          <w:rFonts w:hint="default" w:ascii="Times New Roman Bold" w:hAnsi="Times New Roman Bold" w:eastAsia="华文仿宋" w:cs="Times New Roman Bold"/>
          <w:b/>
          <w:bCs w:val="0"/>
          <w:sz w:val="32"/>
          <w:szCs w:val="32"/>
          <w:lang w:val="ru-RU"/>
        </w:rPr>
      </w:pPr>
    </w:p>
    <w:p w14:paraId="5103C6E2">
      <w:pPr>
        <w:spacing w:before="156" w:beforeLines="50" w:after="156" w:afterLines="50"/>
        <w:ind w:right="240"/>
        <w:jc w:val="center"/>
      </w:pPr>
      <w:r>
        <w:rPr>
          <w:rFonts w:hint="default" w:ascii="Times New Roman Bold" w:hAnsi="Times New Roman Bold" w:eastAsia="华文仿宋" w:cs="Times New Roman Bold"/>
          <w:b/>
          <w:bCs w:val="0"/>
          <w:sz w:val="32"/>
          <w:szCs w:val="32"/>
          <w:lang w:val="ru-RU"/>
        </w:rPr>
        <w:t>РУССКИЕ ПОСЛОВИЦЫ О ВОСПИТАННОСТИ/</w:t>
      </w:r>
      <w:r>
        <w:rPr>
          <w:rFonts w:hint="eastAsia" w:ascii="Times New Roman Bold" w:hAnsi="Times New Roman Bold" w:eastAsia="华文仿宋" w:cs="Times New Roman Bold"/>
          <w:b/>
          <w:bCs w:val="0"/>
          <w:sz w:val="32"/>
          <w:szCs w:val="32"/>
          <w:lang w:val="en-US" w:eastAsia="zh-CN"/>
        </w:rPr>
        <w:t xml:space="preserve"> </w:t>
      </w:r>
      <w:r>
        <w:rPr>
          <w:rFonts w:hint="default" w:ascii="Times New Roman Bold" w:hAnsi="Times New Roman Bold" w:eastAsia="华文仿宋" w:cs="Times New Roman Bold"/>
          <w:b/>
          <w:bCs w:val="0"/>
          <w:sz w:val="32"/>
          <w:szCs w:val="32"/>
          <w:lang w:val="ru-RU"/>
        </w:rPr>
        <w:t>НЕВОСПИТАННОСТИ НА ФОНЕ АНАЛОГИЧНЫХ</w:t>
      </w:r>
      <w:r>
        <w:rPr>
          <w:rFonts w:hint="eastAsia" w:ascii="Times New Roman Bold" w:hAnsi="Times New Roman Bold" w:eastAsia="华文仿宋" w:cs="Times New Roman Bold"/>
          <w:b/>
          <w:bCs w:val="0"/>
          <w:sz w:val="32"/>
          <w:szCs w:val="32"/>
          <w:lang w:val="en-US" w:eastAsia="zh-CN"/>
        </w:rPr>
        <w:t xml:space="preserve"> </w:t>
      </w:r>
      <w:r>
        <w:rPr>
          <w:rFonts w:hint="default" w:ascii="Times New Roman Bold" w:hAnsi="Times New Roman Bold" w:eastAsia="华文仿宋" w:cs="Times New Roman Bold"/>
          <w:b/>
          <w:bCs w:val="0"/>
          <w:sz w:val="32"/>
          <w:szCs w:val="32"/>
          <w:lang w:val="ru-RU"/>
        </w:rPr>
        <w:t>ПАРЕМИЙ КИТАЙСКОГО ЯЗЫКА</w:t>
      </w:r>
      <w:r>
        <w:commentReference w:id="2"/>
      </w:r>
    </w:p>
    <w:p w14:paraId="595B1B1E">
      <w:pPr>
        <w:spacing w:before="156" w:beforeLines="50" w:after="156" w:afterLines="50"/>
        <w:ind w:right="240"/>
        <w:jc w:val="center"/>
        <w:rPr>
          <w:rFonts w:eastAsia="黑体"/>
          <w:sz w:val="36"/>
          <w:szCs w:val="44"/>
        </w:rPr>
      </w:pPr>
      <w:r>
        <w:rPr>
          <w:rFonts w:hint="eastAsia" w:ascii="Times New Roman Regular" w:hAnsi="Times New Roman Regular" w:cs="Times New Roman Regular"/>
          <w:b/>
          <w:bCs/>
          <w:sz w:val="32"/>
          <w:szCs w:val="32"/>
          <w:lang w:val="en-US" w:eastAsia="zh-CN"/>
        </w:rPr>
        <w:t>中俄类比语境下的礼貌/非礼貌谚语</w:t>
      </w:r>
      <w:r>
        <w:commentReference w:id="3"/>
      </w:r>
    </w:p>
    <w:p w14:paraId="25CD8E9B">
      <w:pPr>
        <w:rPr>
          <w:rFonts w:ascii="宋体" w:hAnsi="宋体"/>
          <w:sz w:val="28"/>
        </w:rPr>
      </w:pPr>
    </w:p>
    <w:p w14:paraId="3A40C3FD">
      <w:pPr>
        <w:ind w:firstLine="2520" w:firstLineChars="900"/>
        <w:rPr>
          <w:rFonts w:ascii="宋体" w:hAnsi="宋体"/>
          <w:sz w:val="28"/>
          <w:u w:val="single"/>
        </w:rPr>
      </w:pPr>
      <w:r>
        <w:rPr>
          <w:rFonts w:hint="eastAsia" w:ascii="宋体" w:hAnsi="宋体"/>
          <w:sz w:val="28"/>
        </w:rPr>
        <w:t>专 业 班 级：</w:t>
      </w:r>
      <w:r>
        <w:rPr>
          <w:rFonts w:hint="eastAsia" w:ascii="宋体" w:hAnsi="宋体"/>
          <w:sz w:val="28"/>
          <w:u w:val="single"/>
        </w:rPr>
        <w:t xml:space="preserve">   </w:t>
      </w:r>
      <w:r>
        <w:rPr>
          <w:rFonts w:hint="eastAsia" w:ascii="宋体" w:hAnsi="宋体"/>
          <w:sz w:val="28"/>
          <w:u w:val="single"/>
          <w:lang w:val="en-US" w:eastAsia="zh-CN"/>
        </w:rPr>
        <w:t>俄语</w:t>
      </w:r>
      <w:r>
        <w:rPr>
          <w:rFonts w:hint="default" w:ascii="Times New Roman Regular" w:hAnsi="Times New Roman Regular" w:cs="Times New Roman Regular"/>
          <w:sz w:val="28"/>
          <w:szCs w:val="28"/>
          <w:u w:val="single"/>
          <w:lang w:val="en-US" w:eastAsia="zh-CN"/>
        </w:rPr>
        <w:t>2</w:t>
      </w:r>
      <w:r>
        <w:rPr>
          <w:rFonts w:hint="eastAsia" w:ascii="Times New Roman Regular" w:hAnsi="Times New Roman Regular" w:cs="Times New Roman Regular"/>
          <w:sz w:val="28"/>
          <w:szCs w:val="28"/>
          <w:u w:val="single"/>
          <w:lang w:val="en-US" w:eastAsia="zh-CN"/>
        </w:rPr>
        <w:t>2</w:t>
      </w:r>
      <w:bookmarkStart w:id="37" w:name="_GoBack"/>
      <w:bookmarkEnd w:id="37"/>
      <w:r>
        <w:rPr>
          <w:rFonts w:hint="default" w:ascii="Times New Roman Regular" w:hAnsi="Times New Roman Regular" w:cs="Times New Roman Regular"/>
          <w:sz w:val="28"/>
          <w:szCs w:val="28"/>
          <w:u w:val="single"/>
        </w:rPr>
        <w:t>01</w:t>
      </w:r>
      <w:r>
        <w:rPr>
          <w:rFonts w:hint="eastAsia" w:ascii="宋体" w:hAnsi="宋体"/>
          <w:sz w:val="28"/>
          <w:u w:val="single"/>
        </w:rPr>
        <w:t xml:space="preserve">班  </w:t>
      </w:r>
      <w:r>
        <w:commentReference w:id="4"/>
      </w:r>
    </w:p>
    <w:p w14:paraId="653D266C">
      <w:pPr>
        <w:ind w:firstLine="2520" w:firstLineChars="900"/>
        <w:jc w:val="left"/>
        <w:rPr>
          <w:rFonts w:hint="eastAsia" w:ascii="宋体" w:hAnsi="宋体"/>
          <w:sz w:val="28"/>
          <w:u w:val="single"/>
        </w:rPr>
      </w:pPr>
      <w:commentRangeStart w:id="5"/>
      <w:r>
        <w:rPr>
          <w:rFonts w:hint="eastAsia" w:ascii="宋体" w:hAnsi="宋体"/>
          <w:sz w:val="28"/>
        </w:rPr>
        <w:t>学 生 姓 名：</w:t>
      </w:r>
      <w:r>
        <w:rPr>
          <w:rFonts w:hint="eastAsia" w:ascii="宋体" w:hAnsi="宋体"/>
          <w:sz w:val="28"/>
          <w:u w:val="single"/>
        </w:rPr>
        <w:t xml:space="preserve">     </w:t>
      </w:r>
      <w:r>
        <w:rPr>
          <w:rFonts w:hint="eastAsia" w:ascii="宋体" w:hAnsi="宋体"/>
          <w:sz w:val="28"/>
          <w:u w:val="single"/>
          <w:lang w:val="en-US" w:eastAsia="zh-CN"/>
        </w:rPr>
        <w:t>XXX</w:t>
      </w:r>
      <w:r>
        <w:rPr>
          <w:rFonts w:hint="eastAsia" w:ascii="宋体" w:hAnsi="宋体"/>
          <w:sz w:val="28"/>
          <w:u w:val="single"/>
        </w:rPr>
        <w:t xml:space="preserve">  </w:t>
      </w:r>
      <w:r>
        <w:rPr>
          <w:rFonts w:hint="eastAsia" w:ascii="宋体" w:hAnsi="宋体"/>
          <w:sz w:val="28"/>
          <w:u w:val="single"/>
          <w:lang w:val="en-US" w:eastAsia="zh-CN"/>
        </w:rPr>
        <w:t xml:space="preserve">  </w:t>
      </w:r>
      <w:r>
        <w:rPr>
          <w:rFonts w:hint="eastAsia" w:ascii="宋体" w:hAnsi="宋体"/>
          <w:sz w:val="28"/>
          <w:u w:val="single"/>
        </w:rPr>
        <w:t xml:space="preserve">   </w:t>
      </w:r>
      <w:commentRangeEnd w:id="5"/>
      <w:r>
        <w:commentReference w:id="5"/>
      </w:r>
    </w:p>
    <w:p w14:paraId="2E7C7904">
      <w:pPr>
        <w:ind w:firstLine="2520" w:firstLineChars="900"/>
        <w:rPr>
          <w:rFonts w:hint="eastAsia" w:ascii="宋体" w:hAnsi="宋体"/>
          <w:sz w:val="28"/>
        </w:rPr>
      </w:pPr>
      <w:commentRangeStart w:id="6"/>
      <w:r>
        <w:rPr>
          <w:rFonts w:hint="eastAsia" w:ascii="宋体" w:hAnsi="宋体"/>
          <w:sz w:val="28"/>
        </w:rPr>
        <w:t>选 题 方 向：</w:t>
      </w:r>
      <w:r>
        <w:rPr>
          <w:rFonts w:hint="eastAsia" w:ascii="宋体" w:hAnsi="宋体"/>
          <w:sz w:val="28"/>
          <w:u w:val="single"/>
        </w:rPr>
        <w:t xml:space="preserve">     </w:t>
      </w:r>
      <w:r>
        <w:rPr>
          <w:rFonts w:hint="eastAsia" w:ascii="宋体" w:hAnsi="宋体"/>
          <w:sz w:val="28"/>
          <w:u w:val="single"/>
          <w:lang w:val="en-US" w:eastAsia="zh-CN"/>
        </w:rPr>
        <w:t>XXX</w:t>
      </w:r>
      <w:r>
        <w:rPr>
          <w:rFonts w:hint="eastAsia" w:ascii="宋体" w:hAnsi="宋体"/>
          <w:sz w:val="28"/>
          <w:u w:val="single"/>
        </w:rPr>
        <w:t xml:space="preserve">  </w:t>
      </w:r>
      <w:r>
        <w:rPr>
          <w:rFonts w:hint="eastAsia" w:ascii="宋体" w:hAnsi="宋体"/>
          <w:sz w:val="28"/>
          <w:u w:val="single"/>
          <w:lang w:val="en-US" w:eastAsia="zh-CN"/>
        </w:rPr>
        <w:t xml:space="preserve"> </w:t>
      </w:r>
      <w:r>
        <w:rPr>
          <w:rFonts w:hint="eastAsia" w:ascii="宋体" w:hAnsi="宋体"/>
          <w:sz w:val="28"/>
          <w:u w:val="single"/>
        </w:rPr>
        <w:t xml:space="preserve">    </w:t>
      </w:r>
      <w:commentRangeEnd w:id="6"/>
      <w:r>
        <w:commentReference w:id="6"/>
      </w:r>
    </w:p>
    <w:p w14:paraId="77CA05E5">
      <w:pPr>
        <w:ind w:firstLine="2520" w:firstLineChars="900"/>
        <w:rPr>
          <w:rFonts w:ascii="宋体" w:hAnsi="宋体"/>
          <w:sz w:val="28"/>
          <w:u w:val="single"/>
        </w:rPr>
      </w:pPr>
      <w:commentRangeStart w:id="7"/>
      <w:r>
        <w:rPr>
          <w:rFonts w:hint="eastAsia" w:ascii="宋体" w:hAnsi="宋体"/>
          <w:sz w:val="28"/>
        </w:rPr>
        <w:t>指 导 教 师：</w:t>
      </w:r>
      <w:r>
        <w:rPr>
          <w:rFonts w:hint="eastAsia" w:ascii="宋体" w:hAnsi="宋体"/>
          <w:sz w:val="28"/>
          <w:u w:val="single"/>
        </w:rPr>
        <w:t xml:space="preserve">     </w:t>
      </w:r>
      <w:r>
        <w:rPr>
          <w:rFonts w:hint="eastAsia" w:ascii="宋体" w:hAnsi="宋体"/>
          <w:sz w:val="28"/>
          <w:u w:val="single"/>
          <w:lang w:val="en-US" w:eastAsia="zh-CN"/>
        </w:rPr>
        <w:t>XXX</w:t>
      </w:r>
      <w:r>
        <w:rPr>
          <w:rFonts w:hint="eastAsia" w:ascii="宋体" w:hAnsi="宋体"/>
          <w:sz w:val="28"/>
          <w:u w:val="single"/>
        </w:rPr>
        <w:t xml:space="preserve">   </w:t>
      </w:r>
      <w:r>
        <w:rPr>
          <w:rFonts w:hint="eastAsia" w:ascii="宋体" w:hAnsi="宋体"/>
          <w:sz w:val="28"/>
          <w:u w:val="single"/>
          <w:lang w:val="en-US" w:eastAsia="zh-CN"/>
        </w:rPr>
        <w:t xml:space="preserve"> </w:t>
      </w:r>
      <w:r>
        <w:rPr>
          <w:rFonts w:hint="eastAsia" w:ascii="宋体" w:hAnsi="宋体"/>
          <w:sz w:val="28"/>
          <w:u w:val="single"/>
        </w:rPr>
        <w:t xml:space="preserve"> </w:t>
      </w:r>
      <w:r>
        <w:rPr>
          <w:rFonts w:hint="eastAsia" w:ascii="宋体" w:hAnsi="宋体"/>
          <w:sz w:val="28"/>
          <w:u w:val="single"/>
          <w:lang w:val="en-US" w:eastAsia="zh-CN"/>
        </w:rPr>
        <w:t xml:space="preserve">  </w:t>
      </w:r>
      <w:commentRangeEnd w:id="7"/>
      <w:r>
        <w:commentReference w:id="7"/>
      </w:r>
    </w:p>
    <w:p w14:paraId="68EA211B">
      <w:pPr>
        <w:rPr>
          <w:rFonts w:ascii="宋体" w:hAnsi="宋体"/>
          <w:sz w:val="30"/>
        </w:rPr>
      </w:pPr>
    </w:p>
    <w:p w14:paraId="401CE834">
      <w:pPr>
        <w:rPr>
          <w:rFonts w:ascii="宋体" w:hAnsi="宋体"/>
          <w:sz w:val="30"/>
        </w:rPr>
      </w:pPr>
    </w:p>
    <w:p w14:paraId="0D4B6F8A">
      <w:pPr>
        <w:spacing w:before="100" w:beforeAutospacing="1" w:after="100" w:afterAutospacing="1" w:line="360" w:lineRule="auto"/>
        <w:jc w:val="center"/>
        <w:rPr>
          <w:rFonts w:hint="eastAsia" w:ascii="宋体" w:hAnsi="宋体"/>
          <w:sz w:val="30"/>
          <w:lang w:eastAsia="zh-CN"/>
        </w:rPr>
      </w:pPr>
      <w:r>
        <w:rPr>
          <w:rFonts w:hint="eastAsia" w:ascii="宋体" w:hAnsi="宋体"/>
          <w:sz w:val="30"/>
          <w:lang w:eastAsia="zh-CN"/>
        </w:rPr>
        <w:t>语言文化学院</w:t>
      </w:r>
    </w:p>
    <w:p w14:paraId="2F36CD62">
      <w:pPr>
        <w:spacing w:before="100" w:beforeAutospacing="1" w:after="100" w:afterAutospacing="1" w:line="360" w:lineRule="auto"/>
        <w:jc w:val="center"/>
      </w:pPr>
      <w:commentRangeStart w:id="8"/>
      <w:r>
        <w:rPr>
          <w:rFonts w:hint="eastAsia"/>
          <w:sz w:val="30"/>
          <w:szCs w:val="30"/>
        </w:rPr>
        <w:t>二O二</w:t>
      </w:r>
      <w:r>
        <w:rPr>
          <w:rFonts w:hint="eastAsia"/>
          <w:sz w:val="30"/>
          <w:szCs w:val="30"/>
          <w:lang w:eastAsia="zh-CN"/>
        </w:rPr>
        <w:t>五</w:t>
      </w:r>
      <w:r>
        <w:rPr>
          <w:rFonts w:hint="eastAsia"/>
          <w:sz w:val="30"/>
          <w:szCs w:val="30"/>
        </w:rPr>
        <w:t>年十月</w:t>
      </w:r>
      <w:commentRangeEnd w:id="8"/>
      <w:r>
        <w:commentReference w:id="8"/>
      </w:r>
    </w:p>
    <w:p w14:paraId="026D8632">
      <w:pPr>
        <w:widowControl/>
        <w:adjustRightInd w:val="0"/>
        <w:snapToGrid w:val="0"/>
        <w:spacing w:line="240" w:lineRule="auto"/>
        <w:ind w:firstLine="0" w:firstLineChars="0"/>
        <w:jc w:val="left"/>
        <w:rPr>
          <w:rFonts w:hint="default" w:ascii="Times New Roman Regular" w:hAnsi="Times New Roman Regular" w:cs="Times New Roman Regular"/>
        </w:rPr>
      </w:pPr>
      <w:r>
        <w:br w:type="page"/>
      </w:r>
    </w:p>
    <w:p w14:paraId="281A6338">
      <w:pPr>
        <w:widowControl/>
        <w:adjustRightInd w:val="0"/>
        <w:snapToGrid w:val="0"/>
        <w:spacing w:line="240" w:lineRule="auto"/>
        <w:ind w:firstLine="0" w:firstLineChars="0"/>
        <w:jc w:val="center"/>
        <w:rPr>
          <w:rFonts w:hint="default" w:ascii="Times New Roman Regular" w:hAnsi="Times New Roman Regular" w:cs="Times New Roman Regular"/>
          <w:b/>
          <w:bCs/>
          <w:color w:val="FF0000"/>
          <w:sz w:val="32"/>
          <w:szCs w:val="28"/>
        </w:rPr>
      </w:pPr>
      <w:r>
        <w:rPr>
          <w:rFonts w:hint="default" w:ascii="Times New Roman Regular" w:hAnsi="Times New Roman Regular" w:cs="Times New Roman Regular"/>
          <w:b/>
          <w:bCs/>
          <w:color w:val="FF0000"/>
          <w:sz w:val="32"/>
          <w:szCs w:val="28"/>
          <w:lang w:val="en-US" w:eastAsia="zh-CN"/>
        </w:rPr>
        <w:t>俄语</w:t>
      </w:r>
      <w:r>
        <w:rPr>
          <w:rFonts w:hint="default" w:ascii="Times New Roman Regular" w:hAnsi="Times New Roman Regular" w:cs="Times New Roman Regular"/>
          <w:b/>
          <w:bCs/>
          <w:color w:val="FF0000"/>
          <w:sz w:val="32"/>
          <w:szCs w:val="28"/>
        </w:rPr>
        <w:t>专业本科生毕业论文开题报告模板说明</w:t>
      </w:r>
    </w:p>
    <w:p w14:paraId="54447545">
      <w:pPr>
        <w:widowControl/>
        <w:adjustRightInd w:val="0"/>
        <w:snapToGrid w:val="0"/>
        <w:spacing w:line="240" w:lineRule="auto"/>
        <w:ind w:firstLine="0" w:firstLineChars="0"/>
        <w:jc w:val="center"/>
        <w:rPr>
          <w:rFonts w:hint="default" w:ascii="Times New Roman Regular" w:hAnsi="Times New Roman Regular" w:cs="Times New Roman Regular"/>
          <w:sz w:val="32"/>
          <w:szCs w:val="28"/>
        </w:rPr>
      </w:pPr>
    </w:p>
    <w:p w14:paraId="61C381BF">
      <w:pPr>
        <w:widowControl/>
        <w:adjustRightInd w:val="0"/>
        <w:snapToGrid w:val="0"/>
        <w:spacing w:line="240" w:lineRule="auto"/>
        <w:ind w:firstLine="0" w:firstLineChars="0"/>
        <w:jc w:val="center"/>
        <w:rPr>
          <w:rFonts w:hint="default" w:ascii="Times New Roman Regular" w:hAnsi="Times New Roman Regular" w:cs="Times New Roman Regular"/>
          <w:color w:val="FF0000"/>
          <w:sz w:val="32"/>
          <w:szCs w:val="28"/>
        </w:rPr>
      </w:pPr>
    </w:p>
    <w:p w14:paraId="3AADA45D">
      <w:pPr>
        <w:pStyle w:val="45"/>
        <w:widowControl/>
        <w:numPr>
          <w:ilvl w:val="0"/>
          <w:numId w:val="2"/>
        </w:numPr>
        <w:adjustRightInd w:val="0"/>
        <w:snapToGrid w:val="0"/>
        <w:spacing w:line="600" w:lineRule="auto"/>
        <w:ind w:firstLineChars="0"/>
        <w:jc w:val="left"/>
        <w:rPr>
          <w:color w:val="FF0000"/>
        </w:rPr>
      </w:pPr>
      <w:r>
        <w:rPr>
          <w:rFonts w:hint="eastAsia"/>
          <w:color w:val="FF0000"/>
        </w:rPr>
        <w:t>本模板仅供同学们参考论文排版相关字体、字号、行距、对齐方式等要求，以及各级标题的设置方式，请大家严格按照要求排版。</w:t>
      </w:r>
    </w:p>
    <w:p w14:paraId="62456A22">
      <w:pPr>
        <w:pStyle w:val="45"/>
        <w:widowControl/>
        <w:numPr>
          <w:ilvl w:val="0"/>
          <w:numId w:val="2"/>
        </w:numPr>
        <w:adjustRightInd w:val="0"/>
        <w:snapToGrid w:val="0"/>
        <w:spacing w:line="600" w:lineRule="auto"/>
        <w:ind w:firstLineChars="0"/>
        <w:jc w:val="left"/>
        <w:rPr>
          <w:rFonts w:hint="eastAsia"/>
          <w:color w:val="FF0000"/>
        </w:rPr>
      </w:pPr>
      <w:r>
        <w:rPr>
          <w:rFonts w:hint="eastAsia"/>
          <w:color w:val="FF0000"/>
        </w:rPr>
        <w:t>各部分文本的写作内容不作为样本参考。</w:t>
      </w:r>
    </w:p>
    <w:p w14:paraId="7A97113D">
      <w:pPr>
        <w:pStyle w:val="45"/>
        <w:widowControl/>
        <w:numPr>
          <w:ilvl w:val="0"/>
          <w:numId w:val="2"/>
        </w:numPr>
        <w:adjustRightInd w:val="0"/>
        <w:snapToGrid w:val="0"/>
        <w:spacing w:line="600" w:lineRule="auto"/>
        <w:ind w:firstLineChars="0"/>
        <w:jc w:val="left"/>
        <w:rPr>
          <w:color w:val="FF0000"/>
        </w:rPr>
      </w:pPr>
      <w:r>
        <w:rPr>
          <w:rFonts w:hint="eastAsia"/>
          <w:color w:val="FF0000"/>
        </w:rPr>
        <w:t>请同学们着重注意各部分批注内的说明和要求。</w:t>
      </w:r>
    </w:p>
    <w:p w14:paraId="07892E5E">
      <w:pPr>
        <w:pStyle w:val="45"/>
        <w:widowControl/>
        <w:numPr>
          <w:ilvl w:val="0"/>
          <w:numId w:val="2"/>
        </w:numPr>
        <w:adjustRightInd w:val="0"/>
        <w:snapToGrid w:val="0"/>
        <w:spacing w:line="600" w:lineRule="auto"/>
        <w:ind w:firstLineChars="0"/>
        <w:jc w:val="left"/>
        <w:rPr>
          <w:color w:val="FF0000"/>
        </w:rPr>
      </w:pPr>
      <w:r>
        <w:rPr>
          <w:rFonts w:hint="eastAsia"/>
          <w:color w:val="FF0000"/>
        </w:rPr>
        <w:t>研究相关图表及参考文献的插入方式以文本内的方式为准。</w:t>
      </w:r>
    </w:p>
    <w:p w14:paraId="41AD075E">
      <w:pPr>
        <w:pStyle w:val="45"/>
        <w:widowControl/>
        <w:numPr>
          <w:ilvl w:val="0"/>
          <w:numId w:val="2"/>
        </w:numPr>
        <w:adjustRightInd w:val="0"/>
        <w:snapToGrid w:val="0"/>
        <w:spacing w:line="600" w:lineRule="auto"/>
        <w:ind w:firstLineChars="0"/>
        <w:jc w:val="left"/>
        <w:rPr>
          <w:color w:val="FF0000"/>
        </w:rPr>
      </w:pPr>
      <w:r>
        <w:rPr>
          <w:rFonts w:hint="eastAsia"/>
          <w:color w:val="FF0000"/>
        </w:rPr>
        <w:t>请从正文部分开始以页脚的方式标注页码。</w:t>
      </w:r>
    </w:p>
    <w:p w14:paraId="08A55911">
      <w:pPr>
        <w:pStyle w:val="45"/>
        <w:widowControl/>
        <w:numPr>
          <w:ilvl w:val="0"/>
          <w:numId w:val="2"/>
        </w:numPr>
        <w:adjustRightInd w:val="0"/>
        <w:snapToGrid w:val="0"/>
        <w:spacing w:line="600" w:lineRule="auto"/>
        <w:ind w:firstLineChars="0"/>
        <w:jc w:val="left"/>
        <w:rPr>
          <w:color w:val="FF0000"/>
        </w:rPr>
      </w:pPr>
      <w:r>
        <w:rPr>
          <w:rFonts w:hint="eastAsia"/>
          <w:color w:val="FF0000"/>
        </w:rPr>
        <w:t>本页在成文后请</w:t>
      </w:r>
      <w:r>
        <w:rPr>
          <w:rFonts w:hint="eastAsia"/>
          <w:b/>
          <w:bCs/>
          <w:color w:val="FF0000"/>
          <w:sz w:val="32"/>
          <w:szCs w:val="28"/>
        </w:rPr>
        <w:t>自行删去</w:t>
      </w:r>
      <w:r>
        <w:rPr>
          <w:rFonts w:hint="eastAsia"/>
          <w:color w:val="FF0000"/>
        </w:rPr>
        <w:t>，无需作为开题报告的一部分。</w:t>
      </w:r>
    </w:p>
    <w:p w14:paraId="546F7024">
      <w:pPr>
        <w:widowControl/>
        <w:adjustRightInd w:val="0"/>
        <w:snapToGrid w:val="0"/>
        <w:spacing w:line="240" w:lineRule="auto"/>
        <w:ind w:firstLine="0" w:firstLineChars="0"/>
        <w:jc w:val="left"/>
        <w:rPr>
          <w:rFonts w:hint="default" w:ascii="Times New Roman Regular" w:hAnsi="Times New Roman Regular" w:cs="Times New Roman Regular"/>
        </w:rPr>
      </w:pPr>
    </w:p>
    <w:p w14:paraId="78767D86">
      <w:pPr>
        <w:widowControl/>
        <w:adjustRightInd w:val="0"/>
        <w:snapToGrid w:val="0"/>
        <w:spacing w:line="240" w:lineRule="auto"/>
        <w:ind w:firstLine="0" w:firstLineChars="0"/>
        <w:jc w:val="left"/>
        <w:rPr>
          <w:rFonts w:hint="default" w:ascii="Times New Roman Regular" w:hAnsi="Times New Roman Regular" w:cs="Times New Roman Regular"/>
        </w:rPr>
      </w:pPr>
    </w:p>
    <w:p w14:paraId="247E45BD">
      <w:pPr>
        <w:widowControl/>
        <w:adjustRightInd w:val="0"/>
        <w:snapToGrid w:val="0"/>
        <w:spacing w:line="240" w:lineRule="auto"/>
        <w:ind w:firstLine="0" w:firstLineChars="0"/>
        <w:jc w:val="left"/>
        <w:rPr>
          <w:rFonts w:hint="default" w:ascii="Times New Roman Regular" w:hAnsi="Times New Roman Regular" w:cs="Times New Roman Regular"/>
        </w:rPr>
      </w:pPr>
    </w:p>
    <w:p w14:paraId="2DE666E2">
      <w:pPr>
        <w:widowControl/>
        <w:adjustRightInd w:val="0"/>
        <w:snapToGrid w:val="0"/>
        <w:spacing w:line="240" w:lineRule="auto"/>
        <w:ind w:firstLine="0" w:firstLineChars="0"/>
        <w:jc w:val="left"/>
        <w:rPr>
          <w:rFonts w:hint="default" w:ascii="Times New Roman Regular" w:hAnsi="Times New Roman Regular" w:cs="Times New Roman Regular"/>
        </w:rPr>
      </w:pPr>
    </w:p>
    <w:p w14:paraId="069466C1">
      <w:pPr>
        <w:widowControl/>
        <w:adjustRightInd w:val="0"/>
        <w:snapToGrid w:val="0"/>
        <w:spacing w:line="240" w:lineRule="auto"/>
        <w:ind w:firstLine="0" w:firstLineChars="0"/>
        <w:jc w:val="left"/>
        <w:rPr>
          <w:rFonts w:hint="default" w:ascii="Times New Roman Regular" w:hAnsi="Times New Roman Regular" w:cs="Times New Roman Regular"/>
        </w:rPr>
      </w:pPr>
    </w:p>
    <w:p w14:paraId="255D27C8">
      <w:pPr>
        <w:widowControl/>
        <w:adjustRightInd w:val="0"/>
        <w:snapToGrid w:val="0"/>
        <w:spacing w:line="240" w:lineRule="auto"/>
        <w:ind w:firstLine="0" w:firstLineChars="0"/>
        <w:jc w:val="left"/>
        <w:rPr>
          <w:rFonts w:hint="default" w:ascii="Times New Roman Regular" w:hAnsi="Times New Roman Regular" w:cs="Times New Roman Regular"/>
        </w:rPr>
      </w:pPr>
    </w:p>
    <w:p w14:paraId="6648A1DA">
      <w:pPr>
        <w:widowControl/>
        <w:adjustRightInd w:val="0"/>
        <w:snapToGrid w:val="0"/>
        <w:spacing w:line="240" w:lineRule="auto"/>
        <w:ind w:firstLine="0" w:firstLineChars="0"/>
        <w:jc w:val="left"/>
        <w:rPr>
          <w:rFonts w:hint="default" w:ascii="Times New Roman Regular" w:hAnsi="Times New Roman Regular" w:cs="Times New Roman Regular"/>
        </w:rPr>
      </w:pPr>
    </w:p>
    <w:p w14:paraId="536D7E99">
      <w:pPr>
        <w:widowControl/>
        <w:adjustRightInd w:val="0"/>
        <w:snapToGrid w:val="0"/>
        <w:spacing w:line="240" w:lineRule="auto"/>
        <w:ind w:firstLine="0" w:firstLineChars="0"/>
        <w:jc w:val="left"/>
        <w:rPr>
          <w:rFonts w:hint="default" w:ascii="Times New Roman Regular" w:hAnsi="Times New Roman Regular" w:cs="Times New Roman Regular"/>
        </w:rPr>
      </w:pPr>
    </w:p>
    <w:p w14:paraId="14405292">
      <w:pPr>
        <w:widowControl/>
        <w:adjustRightInd w:val="0"/>
        <w:snapToGrid w:val="0"/>
        <w:spacing w:line="240" w:lineRule="auto"/>
        <w:ind w:firstLine="0" w:firstLineChars="0"/>
        <w:jc w:val="left"/>
        <w:rPr>
          <w:rFonts w:hint="default" w:ascii="Times New Roman Regular" w:hAnsi="Times New Roman Regular" w:cs="Times New Roman Regular"/>
        </w:rPr>
      </w:pPr>
    </w:p>
    <w:p w14:paraId="0E3915DC">
      <w:pPr>
        <w:widowControl/>
        <w:adjustRightInd w:val="0"/>
        <w:snapToGrid w:val="0"/>
        <w:spacing w:line="240" w:lineRule="auto"/>
        <w:ind w:firstLine="0" w:firstLineChars="0"/>
        <w:jc w:val="left"/>
        <w:rPr>
          <w:rFonts w:hint="default" w:ascii="Times New Roman Regular" w:hAnsi="Times New Roman Regular" w:cs="Times New Roman Regular"/>
        </w:rPr>
      </w:pPr>
    </w:p>
    <w:p w14:paraId="56721A74">
      <w:pPr>
        <w:widowControl/>
        <w:adjustRightInd w:val="0"/>
        <w:snapToGrid w:val="0"/>
        <w:spacing w:line="240" w:lineRule="auto"/>
        <w:ind w:firstLine="0" w:firstLineChars="0"/>
        <w:jc w:val="left"/>
        <w:rPr>
          <w:rFonts w:hint="default" w:ascii="Times New Roman Regular" w:hAnsi="Times New Roman Regular" w:cs="Times New Roman Regular"/>
        </w:rPr>
      </w:pPr>
    </w:p>
    <w:p w14:paraId="6EE9C167">
      <w:pPr>
        <w:widowControl/>
        <w:adjustRightInd w:val="0"/>
        <w:snapToGrid w:val="0"/>
        <w:spacing w:line="240" w:lineRule="auto"/>
        <w:ind w:firstLine="0" w:firstLineChars="0"/>
        <w:jc w:val="left"/>
        <w:rPr>
          <w:rFonts w:hint="default" w:ascii="Times New Roman Regular" w:hAnsi="Times New Roman Regular" w:cs="Times New Roman Regular"/>
        </w:rPr>
      </w:pPr>
    </w:p>
    <w:p w14:paraId="6DED50EF">
      <w:pPr>
        <w:widowControl/>
        <w:adjustRightInd w:val="0"/>
        <w:snapToGrid w:val="0"/>
        <w:spacing w:line="240" w:lineRule="auto"/>
        <w:ind w:firstLine="0" w:firstLineChars="0"/>
        <w:jc w:val="left"/>
        <w:rPr>
          <w:rFonts w:hint="default" w:ascii="Times New Roman Regular" w:hAnsi="Times New Roman Regular" w:cs="Times New Roman Regular"/>
        </w:rPr>
      </w:pPr>
    </w:p>
    <w:p w14:paraId="607EE0EC">
      <w:pPr>
        <w:widowControl/>
        <w:adjustRightInd w:val="0"/>
        <w:snapToGrid w:val="0"/>
        <w:spacing w:line="240" w:lineRule="auto"/>
        <w:ind w:firstLine="0" w:firstLineChars="0"/>
        <w:jc w:val="left"/>
        <w:rPr>
          <w:rFonts w:hint="default" w:ascii="Times New Roman Regular" w:hAnsi="Times New Roman Regular" w:cs="Times New Roman Regular"/>
        </w:rPr>
      </w:pPr>
    </w:p>
    <w:p w14:paraId="06ECFAB6">
      <w:pPr>
        <w:widowControl/>
        <w:adjustRightInd w:val="0"/>
        <w:snapToGrid w:val="0"/>
        <w:spacing w:line="240" w:lineRule="auto"/>
        <w:ind w:firstLine="0" w:firstLineChars="0"/>
        <w:jc w:val="left"/>
        <w:rPr>
          <w:rFonts w:hint="default" w:ascii="Times New Roman Regular" w:hAnsi="Times New Roman Regular" w:cs="Times New Roman Regular"/>
        </w:rPr>
      </w:pPr>
    </w:p>
    <w:p w14:paraId="7737C891">
      <w:pPr>
        <w:widowControl/>
        <w:adjustRightInd w:val="0"/>
        <w:snapToGrid w:val="0"/>
        <w:spacing w:line="240" w:lineRule="auto"/>
        <w:ind w:firstLine="0" w:firstLineChars="0"/>
        <w:jc w:val="left"/>
        <w:rPr>
          <w:rFonts w:hint="default" w:ascii="Times New Roman Regular" w:hAnsi="Times New Roman Regular" w:cs="Times New Roman Regular"/>
        </w:rPr>
      </w:pPr>
    </w:p>
    <w:p w14:paraId="2044A742">
      <w:pPr>
        <w:widowControl/>
        <w:adjustRightInd w:val="0"/>
        <w:snapToGrid w:val="0"/>
        <w:spacing w:line="240" w:lineRule="auto"/>
        <w:ind w:firstLine="0" w:firstLineChars="0"/>
        <w:jc w:val="left"/>
        <w:rPr>
          <w:rFonts w:hint="default" w:ascii="Times New Roman Regular" w:hAnsi="Times New Roman Regular" w:cs="Times New Roman Regular"/>
        </w:rPr>
      </w:pPr>
    </w:p>
    <w:p w14:paraId="4A462EFB">
      <w:pPr>
        <w:widowControl/>
        <w:adjustRightInd w:val="0"/>
        <w:snapToGrid w:val="0"/>
        <w:spacing w:line="240" w:lineRule="auto"/>
        <w:ind w:firstLine="0" w:firstLineChars="0"/>
        <w:jc w:val="left"/>
        <w:rPr>
          <w:rFonts w:hint="default" w:ascii="Times New Roman Regular" w:hAnsi="Times New Roman Regular" w:cs="Times New Roman Regular"/>
        </w:rPr>
      </w:pPr>
    </w:p>
    <w:p w14:paraId="20D7D63F">
      <w:pPr>
        <w:widowControl/>
        <w:adjustRightInd w:val="0"/>
        <w:snapToGrid w:val="0"/>
        <w:spacing w:line="240" w:lineRule="auto"/>
        <w:ind w:firstLine="0" w:firstLineChars="0"/>
        <w:jc w:val="left"/>
        <w:rPr>
          <w:rFonts w:hint="default" w:ascii="Times New Roman Regular" w:hAnsi="Times New Roman Regular" w:cs="Times New Roman Regular"/>
        </w:rPr>
      </w:pPr>
    </w:p>
    <w:p w14:paraId="3150A2F7">
      <w:pPr>
        <w:widowControl/>
        <w:adjustRightInd w:val="0"/>
        <w:snapToGrid w:val="0"/>
        <w:spacing w:line="240" w:lineRule="auto"/>
        <w:ind w:firstLine="0" w:firstLineChars="0"/>
        <w:jc w:val="left"/>
        <w:rPr>
          <w:rFonts w:hint="default" w:ascii="Times New Roman Regular" w:hAnsi="Times New Roman Regular" w:cs="Times New Roman Regular"/>
        </w:rPr>
      </w:pPr>
    </w:p>
    <w:p w14:paraId="343D1269">
      <w:pPr>
        <w:widowControl/>
        <w:adjustRightInd w:val="0"/>
        <w:snapToGrid w:val="0"/>
        <w:spacing w:line="240" w:lineRule="auto"/>
        <w:ind w:firstLine="0" w:firstLineChars="0"/>
        <w:jc w:val="left"/>
        <w:rPr>
          <w:rFonts w:hint="default" w:ascii="Times New Roman Regular" w:hAnsi="Times New Roman Regular" w:cs="Times New Roman Regular"/>
        </w:rPr>
      </w:pPr>
    </w:p>
    <w:p w14:paraId="2C426981">
      <w:pPr>
        <w:widowControl/>
        <w:adjustRightInd w:val="0"/>
        <w:snapToGrid w:val="0"/>
        <w:spacing w:line="240" w:lineRule="auto"/>
        <w:ind w:firstLine="0" w:firstLineChars="0"/>
        <w:jc w:val="left"/>
        <w:rPr>
          <w:rFonts w:hint="default" w:ascii="Times New Roman Regular" w:hAnsi="Times New Roman Regular" w:cs="Times New Roman Regular"/>
        </w:rPr>
      </w:pPr>
    </w:p>
    <w:p w14:paraId="495FFF3A">
      <w:pPr>
        <w:widowControl/>
        <w:adjustRightInd w:val="0"/>
        <w:snapToGrid w:val="0"/>
        <w:spacing w:line="240" w:lineRule="auto"/>
        <w:ind w:firstLine="0" w:firstLineChars="0"/>
        <w:jc w:val="left"/>
        <w:rPr>
          <w:rFonts w:hint="default" w:ascii="Times New Roman Regular" w:hAnsi="Times New Roman Regular" w:cs="Times New Roman Regular"/>
        </w:rPr>
      </w:pPr>
    </w:p>
    <w:p w14:paraId="08948CD6">
      <w:pPr>
        <w:widowControl/>
        <w:adjustRightInd w:val="0"/>
        <w:snapToGrid w:val="0"/>
        <w:spacing w:line="240" w:lineRule="auto"/>
        <w:ind w:firstLine="0" w:firstLineChars="0"/>
        <w:jc w:val="left"/>
        <w:rPr>
          <w:rFonts w:hint="default" w:ascii="Times New Roman Regular" w:hAnsi="Times New Roman Regular" w:cs="Times New Roman Regular"/>
        </w:rPr>
      </w:pPr>
    </w:p>
    <w:p w14:paraId="13CEB393">
      <w:pPr>
        <w:widowControl/>
        <w:adjustRightInd w:val="0"/>
        <w:snapToGrid w:val="0"/>
        <w:spacing w:line="240" w:lineRule="auto"/>
        <w:ind w:firstLine="0" w:firstLineChars="0"/>
        <w:jc w:val="left"/>
        <w:rPr>
          <w:rFonts w:hint="default" w:ascii="Times New Roman Regular" w:hAnsi="Times New Roman Regular" w:cs="Times New Roman Regular"/>
        </w:rPr>
      </w:pPr>
    </w:p>
    <w:p w14:paraId="72862F18">
      <w:pPr>
        <w:widowControl/>
        <w:adjustRightInd w:val="0"/>
        <w:snapToGrid w:val="0"/>
        <w:spacing w:line="240" w:lineRule="auto"/>
        <w:ind w:firstLine="0" w:firstLineChars="0"/>
        <w:jc w:val="left"/>
        <w:rPr>
          <w:rFonts w:hint="default" w:ascii="Times New Roman Regular" w:hAnsi="Times New Roman Regular" w:cs="Times New Roman Regular"/>
        </w:rPr>
      </w:pPr>
    </w:p>
    <w:p w14:paraId="36BAE4B7">
      <w:pPr>
        <w:widowControl/>
        <w:adjustRightInd w:val="0"/>
        <w:snapToGrid w:val="0"/>
        <w:spacing w:line="240" w:lineRule="auto"/>
        <w:ind w:firstLine="0" w:firstLineChars="0"/>
        <w:jc w:val="left"/>
        <w:rPr>
          <w:rFonts w:hint="default" w:ascii="Times New Roman Regular" w:hAnsi="Times New Roman Regular" w:cs="Times New Roman Regular"/>
        </w:rPr>
      </w:pPr>
    </w:p>
    <w:p w14:paraId="3DC49961">
      <w:pPr>
        <w:widowControl/>
        <w:adjustRightInd w:val="0"/>
        <w:snapToGrid w:val="0"/>
        <w:spacing w:line="240" w:lineRule="auto"/>
        <w:ind w:firstLine="0" w:firstLineChars="0"/>
        <w:jc w:val="left"/>
        <w:rPr>
          <w:rFonts w:hint="default" w:ascii="Times New Roman Regular" w:hAnsi="Times New Roman Regular" w:cs="Times New Roman Regular"/>
        </w:rPr>
      </w:pPr>
    </w:p>
    <w:sdt>
      <w:sdtPr>
        <w:rPr>
          <w:rFonts w:hint="default" w:ascii="Times New Roman Regular" w:hAnsi="Times New Roman Regular" w:cs="Times New Roman Regular"/>
          <w:bCs/>
          <w:sz w:val="32"/>
          <w:szCs w:val="32"/>
        </w:rPr>
        <w:id w:val="-1"/>
        <w:docPartObj>
          <w:docPartGallery w:val="Table of Contents"/>
          <w:docPartUnique/>
        </w:docPartObj>
      </w:sdtPr>
      <w:sdtEndPr>
        <w:rPr>
          <w:rFonts w:hint="default" w:ascii="Times New Roman Regular" w:hAnsi="Times New Roman Regular" w:cs="Times New Roman Regular"/>
          <w:b/>
          <w:bCs w:val="0"/>
          <w:sz w:val="32"/>
          <w:szCs w:val="32"/>
          <w:lang w:val="zh-CN"/>
        </w:rPr>
      </w:sdtEndPr>
      <w:sdtContent>
        <w:p w14:paraId="2953489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b w:val="0"/>
              <w:bCs w:val="0"/>
              <w:sz w:val="32"/>
              <w:szCs w:val="32"/>
              <w:lang w:val="ru-RU"/>
            </w:rPr>
            <w:t>О</w:t>
          </w:r>
          <w:r>
            <w:rPr>
              <w:rFonts w:hint="default" w:ascii="Times New Roman" w:hAnsi="Times New Roman" w:eastAsia="黑体" w:cs="Times New Roman"/>
              <w:b w:val="0"/>
              <w:bCs w:val="0"/>
              <w:sz w:val="32"/>
              <w:szCs w:val="32"/>
            </w:rPr>
            <w:t>главление</w:t>
          </w:r>
          <w:r>
            <w:commentReference w:id="9"/>
          </w:r>
        </w:p>
        <w:p w14:paraId="70526384">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TOC \o "1-3" \h \z \u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_Toc27931 </w:instrText>
          </w:r>
          <w:r>
            <w:rPr>
              <w:rFonts w:hint="default" w:ascii="Times New Roman" w:hAnsi="Times New Roman" w:cs="Times New Roman"/>
              <w:sz w:val="24"/>
              <w:szCs w:val="24"/>
            </w:rPr>
            <w:fldChar w:fldCharType="separate"/>
          </w:r>
          <w:r>
            <w:rPr>
              <w:rFonts w:hint="default" w:ascii="Times New Roman" w:hAnsi="Times New Roman" w:eastAsia="宋体" w:cs="Times New Roman"/>
              <w:sz w:val="24"/>
              <w:szCs w:val="24"/>
              <w:lang w:val="ru-RU" w:eastAsia="zh-CN"/>
            </w:rPr>
            <w:t>Часть 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ru-RU" w:eastAsia="zh-CN"/>
            </w:rPr>
            <w:t xml:space="preserve"> Обоснование исследования и литературный обзор</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_Toc27931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D4CEF73">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_Toc2042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val="0"/>
              <w:i w:val="0"/>
              <w:caps w:val="0"/>
              <w:strike w:val="0"/>
              <w:dstrike w:val="0"/>
              <w:snapToGrid/>
              <w:vanish w:val="0"/>
              <w:spacing w:val="0"/>
              <w:w w:val="100"/>
              <w:kern w:val="28"/>
              <w:position w:val="0"/>
              <w:sz w:val="24"/>
              <w:szCs w:val="24"/>
              <w:vertAlign w:val="baseline"/>
              <w14:cntxtalts w14:val="0"/>
            </w:rPr>
            <w:t xml:space="preserve">1.1 </w:t>
          </w:r>
          <w:r>
            <w:rPr>
              <w:rFonts w:hint="default" w:ascii="Times New Roman" w:hAnsi="Times New Roman" w:cs="Times New Roman"/>
              <w:bCs/>
              <w:sz w:val="24"/>
              <w:szCs w:val="24"/>
            </w:rPr>
            <w:t>Обоснование исследовани</w:t>
          </w:r>
          <w:r>
            <w:rPr>
              <w:rFonts w:hint="default" w:ascii="Times New Roman" w:hAnsi="Times New Roman" w:cs="Times New Roman"/>
              <w:bCs/>
              <w:sz w:val="24"/>
              <w:szCs w:val="24"/>
              <w:lang w:val="ru-RU"/>
            </w:rPr>
            <w:t>я</w:t>
          </w:r>
          <w:r>
            <w:rPr>
              <w:rFonts w:hint="default" w:ascii="Times New Roman" w:hAnsi="Times New Roman" w:cs="Times New Roman"/>
              <w:bCs/>
              <w:sz w:val="24"/>
              <w:szCs w:val="24"/>
              <w:lang w:val="en-US"/>
            </w:rPr>
            <w:t xml:space="preserve"> </w:t>
          </w:r>
          <w:r>
            <w:rPr>
              <w:rFonts w:hint="default" w:ascii="Times New Roman" w:hAnsi="Times New Roman" w:cs="Times New Roman"/>
              <w:bCs/>
              <w:sz w:val="24"/>
              <w:szCs w:val="24"/>
            </w:rPr>
            <w:t>и степень изученности</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_Toc2042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39E9D841">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_Toc17262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i w:val="0"/>
              <w:caps w:val="0"/>
              <w:strike w:val="0"/>
              <w:dstrike w:val="0"/>
              <w:snapToGrid/>
              <w:vanish w:val="0"/>
              <w:spacing w:val="0"/>
              <w:w w:val="100"/>
              <w:kern w:val="28"/>
              <w:position w:val="0"/>
              <w:sz w:val="24"/>
              <w:szCs w:val="24"/>
              <w:vertAlign w:val="baseline"/>
              <w14:cntxtalts w14:val="0"/>
            </w:rPr>
            <w:t xml:space="preserve">1.2 </w:t>
          </w:r>
          <w:r>
            <w:rPr>
              <w:rFonts w:hint="default" w:ascii="Times New Roman" w:hAnsi="Times New Roman" w:cs="Times New Roman"/>
              <w:bCs/>
              <w:sz w:val="24"/>
              <w:szCs w:val="24"/>
              <w:lang w:val="ru-RU" w:eastAsia="zh-CN"/>
            </w:rPr>
            <w:t>Л</w:t>
          </w:r>
          <w:r>
            <w:rPr>
              <w:rFonts w:hint="default" w:ascii="Times New Roman" w:hAnsi="Times New Roman" w:cs="Times New Roman"/>
              <w:bCs/>
              <w:sz w:val="24"/>
              <w:szCs w:val="24"/>
              <w:lang w:val="en-US" w:eastAsia="zh-CN"/>
            </w:rPr>
            <w:t>итературный обзор</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_Toc17262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113DADED">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_Toc28237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Часть 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ru-RU" w:eastAsia="zh-CN"/>
            </w:rPr>
            <w:t>Методология и методы научного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_Toc28237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7B46EE1A">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_Toc4525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 xml:space="preserve">Часть </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ru-RU"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ru-RU" w:eastAsia="zh-CN"/>
            </w:rPr>
            <w:t>Основные содержания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_Toc4525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6B87657E">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_Toc18562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kern w:val="0"/>
              <w:sz w:val="24"/>
              <w:szCs w:val="24"/>
              <w:lang w:val="en-US" w:eastAsia="zh-CN" w:bidi="ar-SA"/>
            </w:rPr>
            <w:t xml:space="preserve">3.1 Пословица в репрезентации языковой картины мира: аспекты </w:t>
          </w:r>
          <w:r>
            <w:rPr>
              <w:rFonts w:hint="default" w:ascii="Times New Roman" w:hAnsi="Times New Roman" w:eastAsia="宋体" w:cs="Times New Roman"/>
              <w:sz w:val="24"/>
              <w:szCs w:val="24"/>
              <w:lang w:val="en-US" w:eastAsia="zh-CN"/>
            </w:rPr>
            <w:t>теоретической разработки проблемы</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_Toc18562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7911FF76">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_Toc23125 </w:instrText>
          </w:r>
          <w:r>
            <w:rPr>
              <w:rFonts w:hint="default" w:ascii="Times New Roman" w:hAnsi="Times New Roman" w:cs="Times New Roman"/>
              <w:bCs/>
              <w:sz w:val="24"/>
              <w:szCs w:val="24"/>
              <w:lang w:val="zh-CN"/>
            </w:rPr>
            <w:fldChar w:fldCharType="separate"/>
          </w:r>
          <w:r>
            <w:rPr>
              <w:rFonts w:hint="default" w:ascii="Times New Roman" w:hAnsi="Times New Roman" w:cs="Times New Roman"/>
              <w:sz w:val="24"/>
              <w:szCs w:val="24"/>
              <w:lang w:val="en-US" w:eastAsia="zh-CN"/>
            </w:rPr>
            <w:t xml:space="preserve">3.2 </w:t>
          </w:r>
          <w:r>
            <w:rPr>
              <w:rFonts w:hint="default" w:ascii="Times New Roman" w:hAnsi="Times New Roman" w:cs="Times New Roman"/>
              <w:sz w:val="24"/>
              <w:szCs w:val="24"/>
              <w:lang w:val="ru-RU" w:eastAsia="zh-CN"/>
            </w:rPr>
            <w:t>Русские пословицы на фоне китайских как отражение</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ru-RU" w:eastAsia="zh-CN"/>
            </w:rPr>
            <w:t>стереотипных представлений о воспитанности и невоспитанности</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_Toc23125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66BAF318">
          <w:pPr>
            <w:pStyle w:val="9"/>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1260" w:hanging="480" w:hangingChars="2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_Toc30295 </w:instrText>
          </w:r>
          <w:r>
            <w:rPr>
              <w:rFonts w:hint="default" w:ascii="Times New Roman" w:hAnsi="Times New Roman" w:cs="Times New Roman"/>
              <w:bCs/>
              <w:sz w:val="24"/>
              <w:szCs w:val="24"/>
              <w:lang w:val="zh-CN"/>
            </w:rPr>
            <w:fldChar w:fldCharType="separate"/>
          </w:r>
          <w:r>
            <w:rPr>
              <w:rFonts w:hint="default" w:ascii="Times New Roman" w:hAnsi="Times New Roman" w:cs="Times New Roman"/>
              <w:sz w:val="24"/>
              <w:szCs w:val="24"/>
              <w:lang w:val="en-US" w:eastAsia="zh-CN"/>
            </w:rPr>
            <w:t>3.2.1 Трудности и критерии выявления стереотипных представлений о воспитанности/ невоспитанности в паремиологической картине мира</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_Toc30295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5737A2C4">
          <w:pPr>
            <w:pStyle w:val="9"/>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1260" w:hanging="480" w:hangingChars="2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_Toc4246 </w:instrText>
          </w:r>
          <w:r>
            <w:rPr>
              <w:rFonts w:hint="default" w:ascii="Times New Roman" w:hAnsi="Times New Roman" w:cs="Times New Roman"/>
              <w:bCs/>
              <w:sz w:val="24"/>
              <w:szCs w:val="24"/>
              <w:lang w:val="zh-CN"/>
            </w:rPr>
            <w:fldChar w:fldCharType="separate"/>
          </w:r>
          <w:r>
            <w:rPr>
              <w:rFonts w:hint="default" w:ascii="Times New Roman" w:hAnsi="Times New Roman" w:cs="Times New Roman"/>
              <w:sz w:val="24"/>
              <w:szCs w:val="24"/>
              <w:lang w:val="en-US" w:eastAsia="zh-CN"/>
            </w:rPr>
            <w:t>3.2.2 Стереотипные представления о вежливом поведении, отразившиеся в русских и китайских пословицах</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_Toc4246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33BD95DD">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_Toc3832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 xml:space="preserve">Часть </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ru-RU"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ru-RU" w:eastAsia="zh-CN"/>
            </w:rPr>
            <w:t>Результаты и положения, выносимые на защиту</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_Toc3832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0ECCB613">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_Toc9376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 xml:space="preserve">Часть </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ru-RU" w:eastAsia="zh-CN"/>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ru-RU" w:eastAsia="zh-CN"/>
            </w:rPr>
            <w:t>Цель и значимость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_Toc9376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13BF03B9">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_Toc2219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kern w:val="0"/>
              <w:sz w:val="24"/>
              <w:szCs w:val="24"/>
              <w:lang w:val="en-US" w:eastAsia="zh-CN" w:bidi="ar-SA"/>
            </w:rPr>
            <w:t>5.1 Цель исследовани</w:t>
          </w:r>
          <w:r>
            <w:rPr>
              <w:rFonts w:hint="default" w:ascii="Times New Roman" w:hAnsi="Times New Roman" w:eastAsia="黑体" w:cs="Times New Roman"/>
              <w:bCs/>
              <w:kern w:val="0"/>
              <w:sz w:val="24"/>
              <w:szCs w:val="24"/>
              <w:lang w:val="ru-RU" w:eastAsia="zh-CN" w:bidi="ar-SA"/>
            </w:rPr>
            <w:t>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_Toc2219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00B21C9B">
          <w:pPr>
            <w:pStyle w:val="16"/>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630" w:hanging="240" w:hangingChars="1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_Toc10036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kern w:val="0"/>
              <w:sz w:val="24"/>
              <w:szCs w:val="24"/>
              <w:lang w:val="en-US" w:eastAsia="zh-CN" w:bidi="ar-SA"/>
            </w:rPr>
            <w:t>5.2</w:t>
          </w:r>
          <w:r>
            <w:rPr>
              <w:rFonts w:hint="default" w:ascii="Times New Roman" w:hAnsi="Times New Roman" w:eastAsia="黑体" w:cs="Times New Roman"/>
              <w:bCs/>
              <w:kern w:val="0"/>
              <w:sz w:val="24"/>
              <w:szCs w:val="24"/>
              <w:lang w:val="ru-RU" w:eastAsia="zh-CN" w:bidi="ar-SA"/>
            </w:rPr>
            <w:t xml:space="preserve"> Теоретическая и прикладная значимость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_Toc10036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7EC1CC44">
          <w:pPr>
            <w:pStyle w:val="9"/>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1260" w:hanging="480" w:hangingChars="2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_Toc32400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kern w:val="0"/>
              <w:sz w:val="24"/>
              <w:szCs w:val="24"/>
              <w:lang w:val="en-US" w:eastAsia="zh-CN" w:bidi="ar-SA"/>
            </w:rPr>
            <w:t>5.2.1</w:t>
          </w:r>
          <w:r>
            <w:rPr>
              <w:rFonts w:hint="default" w:ascii="Times New Roman" w:hAnsi="Times New Roman" w:eastAsia="黑体" w:cs="Times New Roman"/>
              <w:bCs/>
              <w:kern w:val="0"/>
              <w:sz w:val="24"/>
              <w:szCs w:val="24"/>
              <w:lang w:val="ru-RU" w:eastAsia="zh-CN" w:bidi="ar-SA"/>
            </w:rPr>
            <w:t xml:space="preserve"> Теоретическая значимость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_Toc32400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4C96620A">
          <w:pPr>
            <w:pStyle w:val="9"/>
            <w:keepNext w:val="0"/>
            <w:keepLines w:val="0"/>
            <w:pageBreakBefore w:val="0"/>
            <w:widowControl w:val="0"/>
            <w:tabs>
              <w:tab w:val="right" w:leader="dot" w:pos="8300"/>
            </w:tabs>
            <w:kinsoku/>
            <w:wordWrap/>
            <w:overflowPunct/>
            <w:topLinePunct w:val="0"/>
            <w:autoSpaceDE/>
            <w:autoSpaceDN/>
            <w:bidi w:val="0"/>
            <w:adjustRightInd/>
            <w:snapToGrid/>
            <w:spacing w:line="440" w:lineRule="exact"/>
            <w:ind w:left="1260" w:hanging="480" w:hangingChars="200"/>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_Toc26308 </w:instrText>
          </w:r>
          <w:r>
            <w:rPr>
              <w:rFonts w:hint="default" w:ascii="Times New Roman" w:hAnsi="Times New Roman" w:cs="Times New Roman"/>
              <w:bCs/>
              <w:sz w:val="24"/>
              <w:szCs w:val="24"/>
              <w:lang w:val="zh-CN"/>
            </w:rPr>
            <w:fldChar w:fldCharType="separate"/>
          </w:r>
          <w:r>
            <w:rPr>
              <w:rFonts w:hint="default" w:ascii="Times New Roman" w:hAnsi="Times New Roman" w:eastAsia="黑体" w:cs="Times New Roman"/>
              <w:bCs/>
              <w:kern w:val="0"/>
              <w:sz w:val="24"/>
              <w:szCs w:val="24"/>
              <w:lang w:val="en-US" w:eastAsia="zh-CN" w:bidi="ar-SA"/>
            </w:rPr>
            <w:t>5.2.</w:t>
          </w:r>
          <w:r>
            <w:rPr>
              <w:rFonts w:hint="default" w:ascii="Times New Roman" w:hAnsi="Times New Roman" w:eastAsia="黑体" w:cs="Times New Roman"/>
              <w:bCs/>
              <w:kern w:val="0"/>
              <w:sz w:val="24"/>
              <w:szCs w:val="24"/>
              <w:lang w:val="ru-RU" w:eastAsia="zh-CN" w:bidi="ar-SA"/>
            </w:rPr>
            <w:t>2 Прикладная значимость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_Toc26308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13C8F804">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_Toc3520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Часть 6.</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ru-RU" w:eastAsia="zh-CN"/>
            </w:rPr>
            <w:t>Основные этапы научного исследования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_Toc3520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679E0830">
          <w:pPr>
            <w:pStyle w:val="14"/>
            <w:keepNext w:val="0"/>
            <w:keepLines w:val="0"/>
            <w:pageBreakBefore w:val="0"/>
            <w:widowControl w:val="0"/>
            <w:tabs>
              <w:tab w:val="right" w:leader="dot" w:pos="8300"/>
            </w:tabs>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rPr>
          </w:pPr>
          <w:r>
            <w:rPr>
              <w:rFonts w:hint="default" w:ascii="Times New Roman" w:hAnsi="Times New Roman" w:cs="Times New Roman"/>
              <w:bCs/>
              <w:sz w:val="24"/>
              <w:szCs w:val="24"/>
              <w:lang w:val="zh-CN"/>
            </w:rPr>
            <w:fldChar w:fldCharType="begin"/>
          </w:r>
          <w:r>
            <w:rPr>
              <w:rFonts w:hint="default" w:ascii="Times New Roman" w:hAnsi="Times New Roman" w:cs="Times New Roman"/>
              <w:bCs/>
              <w:sz w:val="24"/>
              <w:szCs w:val="24"/>
              <w:lang w:val="zh-CN"/>
            </w:rPr>
            <w:instrText xml:space="preserve"> HYPERLINK \l _Toc11851 </w:instrText>
          </w:r>
          <w:r>
            <w:rPr>
              <w:rFonts w:hint="default" w:ascii="Times New Roman" w:hAnsi="Times New Roman" w:cs="Times New Roman"/>
              <w:bCs/>
              <w:sz w:val="24"/>
              <w:szCs w:val="24"/>
              <w:lang w:val="zh-CN"/>
            </w:rPr>
            <w:fldChar w:fldCharType="separate"/>
          </w:r>
          <w:r>
            <w:rPr>
              <w:rFonts w:hint="default" w:ascii="Times New Roman" w:hAnsi="Times New Roman" w:eastAsia="宋体" w:cs="Times New Roman"/>
              <w:sz w:val="24"/>
              <w:szCs w:val="24"/>
              <w:lang w:val="ru-RU" w:eastAsia="zh-CN"/>
            </w:rPr>
            <w:t>Список литературы</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_Toc11851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bCs/>
              <w:sz w:val="24"/>
              <w:szCs w:val="24"/>
              <w:lang w:val="zh-CN"/>
            </w:rPr>
            <w:fldChar w:fldCharType="end"/>
          </w:r>
        </w:p>
        <w:p w14:paraId="5E02F1BF">
          <w:pPr>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default" w:ascii="Times New Roman Regular" w:hAnsi="Times New Roman Regular" w:cs="Times New Roman Regular"/>
            </w:rPr>
            <w:sectPr>
              <w:headerReference r:id="rId7" w:type="first"/>
              <w:footerReference r:id="rId9" w:type="first"/>
              <w:headerReference r:id="rId5" w:type="default"/>
              <w:headerReference r:id="rId6" w:type="even"/>
              <w:footerReference r:id="rId8" w:type="even"/>
              <w:pgSz w:w="11906" w:h="16838"/>
              <w:pgMar w:top="1440" w:right="1803" w:bottom="1440" w:left="1803" w:header="851" w:footer="992" w:gutter="0"/>
              <w:pgNumType w:start="1"/>
              <w:cols w:space="720" w:num="1"/>
              <w:docGrid w:type="linesAndChars" w:linePitch="312" w:charSpace="0"/>
            </w:sectPr>
          </w:pPr>
          <w:r>
            <w:rPr>
              <w:rFonts w:hint="default" w:ascii="Times New Roman" w:hAnsi="Times New Roman" w:cs="Times New Roman"/>
              <w:bCs/>
              <w:sz w:val="24"/>
              <w:szCs w:val="24"/>
              <w:lang w:val="zh-CN"/>
            </w:rPr>
            <w:fldChar w:fldCharType="end"/>
          </w:r>
        </w:p>
      </w:sdtContent>
    </w:sdt>
    <w:p w14:paraId="77F7EF1F">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b/>
          <w:sz w:val="24"/>
          <w:lang w:val="ru-RU" w:eastAsia="zh-CN"/>
        </w:rPr>
      </w:pPr>
      <w:bookmarkStart w:id="1" w:name="_Toc71127971"/>
      <w:bookmarkStart w:id="2" w:name="_Ref99993288"/>
      <w:bookmarkStart w:id="3" w:name="_Toc100060591"/>
      <w:bookmarkStart w:id="4" w:name="_Toc27931"/>
      <w:r>
        <w:rPr>
          <w:rFonts w:hint="default" w:ascii="Times New Roman Regular" w:hAnsi="Times New Roman Regular" w:eastAsia="宋体" w:cs="Times New Roman Regular"/>
          <w:b/>
          <w:sz w:val="24"/>
          <w:lang w:val="ru-RU" w:eastAsia="zh-CN"/>
        </w:rPr>
        <w:t>Часть 1</w:t>
      </w:r>
      <w:r>
        <w:rPr>
          <w:rFonts w:hint="default" w:ascii="Times New Roman Regular" w:hAnsi="Times New Roman Regular" w:eastAsia="宋体" w:cs="Times New Roman Regular"/>
          <w:b/>
          <w:sz w:val="24"/>
          <w:lang w:val="en-US" w:eastAsia="zh-CN"/>
        </w:rPr>
        <w:t>.</w:t>
      </w:r>
      <w:r>
        <w:rPr>
          <w:rFonts w:hint="default" w:ascii="Times New Roman Regular" w:hAnsi="Times New Roman Regular" w:eastAsia="宋体" w:cs="Times New Roman Regular"/>
          <w:b/>
          <w:sz w:val="24"/>
          <w:lang w:val="ru-RU" w:eastAsia="zh-CN"/>
        </w:rPr>
        <w:t xml:space="preserve"> Обоснование исследования и литературный обзор</w:t>
      </w:r>
      <w:r>
        <w:rPr>
          <w:rFonts w:hint="default" w:ascii="Times New Roman Regular" w:hAnsi="Times New Roman Regular" w:eastAsia="宋体" w:cs="Times New Roman Regular"/>
          <w:b/>
          <w:sz w:val="24"/>
          <w:lang w:val="ru-RU" w:eastAsia="zh-CN"/>
        </w:rPr>
        <w:commentReference w:id="10"/>
      </w:r>
      <w:bookmarkEnd w:id="1"/>
      <w:bookmarkEnd w:id="2"/>
      <w:bookmarkEnd w:id="3"/>
      <w:bookmarkEnd w:id="4"/>
    </w:p>
    <w:p w14:paraId="4B3892E0">
      <w:pPr>
        <w:pStyle w:val="3"/>
        <w:keepNext/>
        <w:keepLines/>
        <w:pageBreakBefore w:val="0"/>
        <w:widowControl/>
        <w:kinsoku/>
        <w:wordWrap/>
        <w:overflowPunct/>
        <w:topLinePunct w:val="0"/>
        <w:autoSpaceDE/>
        <w:autoSpaceDN/>
        <w:bidi w:val="0"/>
        <w:adjustRightInd w:val="0"/>
        <w:snapToGrid w:val="0"/>
        <w:ind w:left="0" w:leftChars="0" w:firstLine="0" w:firstLineChars="0"/>
        <w:textAlignment w:val="auto"/>
        <w:rPr>
          <w:rFonts w:hint="default" w:ascii="Times New Roman Regular" w:hAnsi="Times New Roman Regular" w:cs="Times New Roman Regular"/>
          <w:b/>
          <w:bCs w:val="0"/>
          <w:sz w:val="24"/>
          <w:szCs w:val="24"/>
        </w:rPr>
      </w:pPr>
      <w:bookmarkStart w:id="5" w:name="_Toc2042"/>
      <w:bookmarkStart w:id="6" w:name="_Toc100060592"/>
      <w:r>
        <w:rPr>
          <w:rFonts w:hint="default" w:ascii="Times New Roman Regular" w:hAnsi="Times New Roman Regular" w:cs="Times New Roman Regular"/>
          <w:b w:val="0"/>
          <w:bCs/>
          <w:sz w:val="24"/>
          <w:szCs w:val="24"/>
        </w:rPr>
        <w:t>Обоснование исследовани</w:t>
      </w:r>
      <w:r>
        <w:rPr>
          <w:rFonts w:hint="default" w:ascii="Times New Roman Regular" w:hAnsi="Times New Roman Regular" w:cs="Times New Roman Regular"/>
          <w:b w:val="0"/>
          <w:bCs/>
          <w:sz w:val="24"/>
          <w:szCs w:val="24"/>
          <w:lang w:val="ru-RU"/>
        </w:rPr>
        <w:t>я</w:t>
      </w:r>
      <w:r>
        <w:rPr>
          <w:rFonts w:hint="default" w:ascii="Times New Roman Regular" w:hAnsi="Times New Roman Regular" w:cs="Times New Roman Regular"/>
          <w:b w:val="0"/>
          <w:bCs/>
          <w:sz w:val="24"/>
          <w:szCs w:val="24"/>
          <w:lang w:val="en-US"/>
        </w:rPr>
        <w:t xml:space="preserve"> </w:t>
      </w:r>
      <w:r>
        <w:rPr>
          <w:rFonts w:hint="default" w:ascii="Times New Roman Regular" w:hAnsi="Times New Roman Regular" w:cs="Times New Roman Regular"/>
          <w:b w:val="0"/>
          <w:bCs/>
          <w:sz w:val="24"/>
          <w:szCs w:val="24"/>
        </w:rPr>
        <w:t>и степень изученности</w:t>
      </w:r>
      <w:r>
        <w:commentReference w:id="11"/>
      </w:r>
      <w:bookmarkEnd w:id="5"/>
      <w:bookmarkEnd w:id="6"/>
    </w:p>
    <w:p w14:paraId="740B7D40">
      <w:pPr>
        <w:tabs>
          <w:tab w:val="left" w:pos="540"/>
        </w:tabs>
        <w:adjustRightInd w:val="0"/>
        <w:snapToGrid w:val="0"/>
        <w:spacing w:line="440" w:lineRule="exact"/>
        <w:ind w:firstLine="465"/>
        <w:rPr>
          <w:rFonts w:hint="default" w:eastAsia="宋体"/>
          <w:color w:val="000000"/>
          <w:sz w:val="24"/>
          <w:lang w:val="ru-RU" w:eastAsia="zh-CN"/>
        </w:rPr>
      </w:pPr>
      <w:bookmarkStart w:id="7" w:name="_Toc8335985"/>
      <w:bookmarkStart w:id="8" w:name="_Toc8336867"/>
      <w:r>
        <w:rPr>
          <w:rFonts w:hint="default" w:eastAsia="宋体"/>
          <w:color w:val="000000"/>
          <w:sz w:val="24"/>
        </w:rPr>
        <w:t>В настоящее время в русле антропоцентрических исследований, обращающихся к разным сторонам жизни человека – его деятельности, его физической и духовной сущности, изучение образов национального менталитета, наделенных специфическим содержанием в терминах языка и культуры, стало весьма актуальным. О неразрывной связи мышления, культуры и языка написано уже немало. Учеными давно отмечена способность языка отражать окружающий человека мир – как реальные условия его жизни, со многими бытовыми деталями, так и общественное самосознание народа и его культуру, нравы и традиции, менталитет и народный характер, систему ценностей и т. д. . Лингвокультурологический подход к единицам языка позволяет увидеть, каким образом в языке отражается культурно-исторический опыт народа и особенности его мировосприятия, какие вербализованные смыслы оказываются наиболее важными, отражающими лингвоменталитет определенного этнос»</w:t>
      </w:r>
      <w:r>
        <w:rPr>
          <w:rFonts w:hint="default" w:eastAsia="宋体"/>
          <w:color w:val="000000"/>
          <w:sz w:val="24"/>
          <w:lang w:val="ru-RU"/>
        </w:rPr>
        <w:t>.</w:t>
      </w:r>
    </w:p>
    <w:p w14:paraId="6FA05865">
      <w:pPr>
        <w:ind w:firstLine="480"/>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w:t>
      </w:r>
    </w:p>
    <w:p w14:paraId="5FF7689F">
      <w:pPr>
        <w:ind w:firstLine="480"/>
        <w:rPr>
          <w:rFonts w:hint="default" w:ascii="Times New Roman Regular" w:hAnsi="Times New Roman Regular" w:cs="Times New Roman Regular"/>
          <w:sz w:val="24"/>
          <w:szCs w:val="24"/>
        </w:rPr>
      </w:pPr>
    </w:p>
    <w:p w14:paraId="5075B2C6">
      <w:pPr>
        <w:pStyle w:val="3"/>
        <w:keepNext/>
        <w:keepLines/>
        <w:pageBreakBefore w:val="0"/>
        <w:widowControl/>
        <w:kinsoku/>
        <w:wordWrap/>
        <w:overflowPunct/>
        <w:topLinePunct w:val="0"/>
        <w:autoSpaceDE/>
        <w:autoSpaceDN/>
        <w:bidi w:val="0"/>
        <w:adjustRightInd w:val="0"/>
        <w:snapToGrid w:val="0"/>
        <w:ind w:left="0" w:leftChars="0" w:firstLine="0" w:firstLineChars="0"/>
        <w:textAlignment w:val="auto"/>
        <w:rPr>
          <w:rFonts w:hint="default" w:ascii="Times New Roman Regular" w:hAnsi="Times New Roman Regular" w:cs="Times New Roman Regular"/>
          <w:b w:val="0"/>
          <w:bCs/>
          <w:sz w:val="24"/>
          <w:szCs w:val="24"/>
        </w:rPr>
      </w:pPr>
      <w:bookmarkStart w:id="9" w:name="_Toc17262"/>
      <w:r>
        <w:rPr>
          <w:rFonts w:hint="default" w:ascii="Times New Roman Regular" w:hAnsi="Times New Roman Regular" w:cs="Times New Roman Regular"/>
          <w:b w:val="0"/>
          <w:bCs/>
          <w:sz w:val="24"/>
          <w:szCs w:val="24"/>
          <w:lang w:val="ru-RU" w:eastAsia="zh-CN"/>
        </w:rPr>
        <w:t>Л</w:t>
      </w:r>
      <w:r>
        <w:rPr>
          <w:rFonts w:hint="default" w:ascii="Times New Roman Regular" w:hAnsi="Times New Roman Regular" w:cs="Times New Roman Regular"/>
          <w:b w:val="0"/>
          <w:bCs/>
          <w:sz w:val="24"/>
          <w:szCs w:val="24"/>
          <w:lang w:val="en-US" w:eastAsia="zh-CN"/>
        </w:rPr>
        <w:t>итературный обзор</w:t>
      </w:r>
      <w:r>
        <w:rPr>
          <w:rFonts w:hint="default" w:ascii="Times New Roman Regular" w:hAnsi="Times New Roman Regular" w:cs="Times New Roman Regular"/>
          <w:b w:val="0"/>
          <w:bCs/>
          <w:sz w:val="24"/>
          <w:szCs w:val="24"/>
          <w:lang w:val="en-US" w:eastAsia="zh-CN"/>
        </w:rPr>
        <w:commentReference w:id="12"/>
      </w:r>
      <w:bookmarkEnd w:id="7"/>
      <w:bookmarkEnd w:id="8"/>
      <w:bookmarkEnd w:id="9"/>
    </w:p>
    <w:p w14:paraId="7BA65E01">
      <w:pPr>
        <w:tabs>
          <w:tab w:val="left" w:pos="540"/>
        </w:tabs>
        <w:adjustRightInd w:val="0"/>
        <w:snapToGrid w:val="0"/>
        <w:spacing w:line="440" w:lineRule="exact"/>
        <w:ind w:firstLine="465"/>
        <w:rPr>
          <w:rFonts w:hint="default" w:eastAsia="宋体"/>
          <w:color w:val="000000"/>
          <w:sz w:val="24"/>
        </w:rPr>
      </w:pPr>
      <w:r>
        <w:rPr>
          <w:rFonts w:hint="default" w:eastAsia="宋体"/>
          <w:color w:val="000000"/>
          <w:sz w:val="24"/>
        </w:rPr>
        <w:t xml:space="preserve">Пословицы в качестве единиц, вербализующих те или иные смыслы, сначала привлекались в качестве вспомогательного материала при анализе ключевых концептов культуры [см., например: Вежбицкая 2001, Шмелев 2002]. Сейчас паремии – мы пользуемся этим термином наравне с термином «пословица» – все чаще рассматриваются самостоятельно – как единицы, отражающие этнокультурный взгляд на мир и человека в нем, традиционные представления и стереотипы, бытующие в обществе – такой подход реализуется в работах А.С. Алешина (2010), Л.В. Басовой (2004), С.Г. Воркачева (1995), Е.А. Зацепиной (2007), О.В. Золотоверхой (2011), И.В. Зыковой (2015), Е.В. Маркеловой (2004), Л.Б. Савенковой (2002, 2004), Е.И. Селиверстовой (2009), Г.В. Токарева (2103) и др. </w:t>
      </w:r>
    </w:p>
    <w:p w14:paraId="7B1A0CD5">
      <w:pPr>
        <w:tabs>
          <w:tab w:val="left" w:pos="540"/>
        </w:tabs>
        <w:adjustRightInd w:val="0"/>
        <w:snapToGrid w:val="0"/>
        <w:spacing w:line="440" w:lineRule="exact"/>
        <w:ind w:firstLine="465"/>
        <w:rPr>
          <w:rFonts w:hint="default" w:ascii="Times New Roman Regular" w:hAnsi="Times New Roman Regular" w:cs="Times New Roman Regular"/>
          <w:b/>
          <w:bCs w:val="0"/>
        </w:rPr>
      </w:pPr>
      <w:r>
        <w:rPr>
          <w:rFonts w:hint="default" w:eastAsia="宋体"/>
          <w:color w:val="000000"/>
          <w:sz w:val="24"/>
        </w:rPr>
        <w:t xml:space="preserve">Провербиальные единицы особенно подходят для анализа сферы ментального – мировоззренческих установок, стереотипных представлений, культурных кодов, морально-этических ценностей народа и т. д., поскольку они предназначены для этого самой своей природой – способностью фиксировать те или иные формы поведения и прямо или косвенно выражать их оценку – выносить порицание или высказывать одобрение; тем самым пословица становится клишированной формой рекомендации определенной модели поведения, неким морально-нравственным мерилом. Пословичная картина мира, по мнению Е.В. Ивановой, весьма полно и детально изложившей суть когнитивного подхода к паремиям, состоит из множества блоков знания, заключенных в отдельных пословицах, и способов его организации. </w:t>
      </w:r>
    </w:p>
    <w:p w14:paraId="6761A2E1">
      <w:pPr>
        <w:ind w:firstLine="480"/>
        <w:rPr>
          <w:rFonts w:hint="default" w:ascii="Times New Roman Regular" w:hAnsi="Times New Roman Regular" w:cs="Times New Roman Regular"/>
        </w:rPr>
      </w:pPr>
      <w:r>
        <w:rPr>
          <w:rFonts w:hint="default" w:ascii="Times New Roman Regular" w:hAnsi="Times New Roman Regular" w:cs="Times New Roman Regular"/>
        </w:rPr>
        <w:t>……</w:t>
      </w:r>
      <w:bookmarkStart w:id="10" w:name="_Toc71127976"/>
      <w:bookmarkStart w:id="11" w:name="_Toc100060596"/>
      <w:bookmarkStart w:id="12" w:name="_Ref71127125"/>
    </w:p>
    <w:p w14:paraId="131DDBA5">
      <w:pPr>
        <w:ind w:firstLine="480"/>
        <w:rPr>
          <w:rFonts w:hint="default" w:ascii="Times New Roman Regular" w:hAnsi="Times New Roman Regular" w:cs="Times New Roman Regular"/>
        </w:rPr>
      </w:pPr>
    </w:p>
    <w:bookmarkEnd w:id="10"/>
    <w:bookmarkEnd w:id="11"/>
    <w:bookmarkEnd w:id="12"/>
    <w:p w14:paraId="63D9EB50">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b/>
          <w:sz w:val="24"/>
          <w:lang w:val="en-US" w:eastAsia="zh-CN"/>
        </w:rPr>
      </w:pPr>
      <w:bookmarkStart w:id="13" w:name="_Toc28237"/>
      <w:r>
        <w:rPr>
          <w:rFonts w:hint="default" w:ascii="Times New Roman Regular" w:hAnsi="Times New Roman Regular" w:eastAsia="宋体" w:cs="Times New Roman Regular"/>
          <w:b/>
          <w:sz w:val="24"/>
          <w:lang w:val="ru-RU" w:eastAsia="zh-CN"/>
        </w:rPr>
        <w:t>Часть 2.</w:t>
      </w:r>
      <w:r>
        <w:rPr>
          <w:rFonts w:hint="default" w:ascii="Times New Roman Regular" w:hAnsi="Times New Roman Regular" w:eastAsia="宋体" w:cs="Times New Roman Regular"/>
          <w:b/>
          <w:sz w:val="24"/>
          <w:lang w:val="en-US" w:eastAsia="zh-CN"/>
        </w:rPr>
        <w:t xml:space="preserve"> </w:t>
      </w:r>
      <w:r>
        <w:rPr>
          <w:rFonts w:hint="default" w:ascii="Times New Roman Regular" w:hAnsi="Times New Roman Regular" w:eastAsia="宋体" w:cs="Times New Roman Regular"/>
          <w:b/>
          <w:sz w:val="24"/>
          <w:lang w:val="ru-RU" w:eastAsia="zh-CN"/>
        </w:rPr>
        <w:t>Методология и методы научного исследования</w:t>
      </w:r>
      <w:r>
        <w:rPr>
          <w:rFonts w:hint="default" w:ascii="Times New Roman Regular" w:hAnsi="Times New Roman Regular" w:eastAsia="宋体" w:cs="Times New Roman Regular"/>
          <w:b/>
          <w:sz w:val="24"/>
          <w:lang w:val="ru-RU"/>
        </w:rPr>
        <w:commentReference w:id="13"/>
      </w:r>
      <w:bookmarkEnd w:id="13"/>
    </w:p>
    <w:p w14:paraId="7CEE9619">
      <w:pPr>
        <w:tabs>
          <w:tab w:val="left" w:pos="540"/>
        </w:tabs>
        <w:adjustRightInd w:val="0"/>
        <w:snapToGrid w:val="0"/>
        <w:spacing w:line="440" w:lineRule="exact"/>
        <w:ind w:firstLine="465"/>
        <w:rPr>
          <w:rFonts w:hint="default" w:eastAsia="宋体"/>
          <w:color w:val="000000"/>
          <w:sz w:val="24"/>
          <w:lang w:val="en-US" w:eastAsia="zh-CN"/>
        </w:rPr>
      </w:pPr>
      <w:r>
        <w:rPr>
          <w:rFonts w:hint="default" w:eastAsia="宋体"/>
          <w:color w:val="000000"/>
          <w:sz w:val="24"/>
          <w:lang w:val="en-US" w:eastAsia="zh-CN"/>
        </w:rPr>
        <w:t>Для реализации поставленных задач в исследовании используются следующие методы и приемы: прием сплошной выборки из сборников пословиц, применяемый для определения корпуса паремий о воспитанности/ невоспитанности в русском и китайском языках; приём направленной</w:t>
      </w:r>
      <w:r>
        <w:rPr>
          <w:rFonts w:hint="default" w:eastAsia="宋体"/>
          <w:color w:val="000000"/>
          <w:sz w:val="24"/>
          <w:lang w:val="ru-RU" w:eastAsia="zh-CN"/>
        </w:rPr>
        <w:t xml:space="preserve"> </w:t>
      </w:r>
      <w:r>
        <w:rPr>
          <w:rFonts w:hint="default" w:eastAsia="宋体"/>
          <w:color w:val="000000"/>
          <w:sz w:val="24"/>
          <w:lang w:val="en-US" w:eastAsia="zh-CN"/>
        </w:rPr>
        <w:t>выборки иллюстративного материала из Национального корпуса русского языка; сравнительно-сопоставительный метод, способствующий выявлению универсального и национально-специфичного в языках и культурах; метод семантического анализа (по данным словарей); метод наблюдения; описательный метод; метод компонентного анализа; метод лингвокультурологического анализа, приём оценочной характеристики; элементы количественной характеристики, статистического и социолингвистического (опросы, анкетирование) приемов.</w:t>
      </w:r>
    </w:p>
    <w:p w14:paraId="347961A4">
      <w:pPr>
        <w:tabs>
          <w:tab w:val="left" w:pos="540"/>
        </w:tabs>
        <w:adjustRightInd w:val="0"/>
        <w:snapToGrid w:val="0"/>
        <w:spacing w:line="440" w:lineRule="exact"/>
        <w:ind w:firstLine="465"/>
        <w:rPr>
          <w:rFonts w:hint="default" w:eastAsia="宋体"/>
          <w:color w:val="000000"/>
          <w:sz w:val="24"/>
          <w:lang w:val="en-US" w:eastAsia="zh-CN"/>
        </w:rPr>
      </w:pPr>
      <w:r>
        <w:rPr>
          <w:rFonts w:hint="default" w:eastAsia="宋体"/>
          <w:color w:val="000000"/>
          <w:sz w:val="24"/>
        </w:rPr>
        <w:t>……</w:t>
      </w:r>
    </w:p>
    <w:p w14:paraId="66D23C83">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b/>
          <w:sz w:val="24"/>
          <w:lang w:val="en-US" w:eastAsia="zh-CN"/>
        </w:rPr>
      </w:pPr>
      <w:bookmarkStart w:id="14" w:name="_Toc4525"/>
      <w:bookmarkStart w:id="15" w:name="_Toc100060606"/>
      <w:bookmarkStart w:id="16" w:name="_Ref99993534"/>
      <w:bookmarkStart w:id="17" w:name="_Toc71127986"/>
      <w:bookmarkStart w:id="18" w:name="_Ref99993531"/>
      <w:bookmarkStart w:id="19" w:name="_Toc8335997"/>
      <w:bookmarkStart w:id="20" w:name="_Ref71127189"/>
      <w:r>
        <w:rPr>
          <w:rFonts w:hint="default" w:ascii="Times New Roman Regular" w:hAnsi="Times New Roman Regular" w:eastAsia="宋体" w:cs="Times New Roman Regular"/>
          <w:b/>
          <w:sz w:val="24"/>
          <w:lang w:val="ru-RU" w:eastAsia="zh-CN"/>
        </w:rPr>
        <w:t xml:space="preserve">Часть </w:t>
      </w:r>
      <w:r>
        <w:rPr>
          <w:rFonts w:hint="default" w:ascii="Times New Roman Regular" w:hAnsi="Times New Roman Regular" w:eastAsia="宋体" w:cs="Times New Roman Regular"/>
          <w:b/>
          <w:sz w:val="24"/>
          <w:lang w:val="en-US" w:eastAsia="zh-CN"/>
        </w:rPr>
        <w:t>3</w:t>
      </w:r>
      <w:r>
        <w:rPr>
          <w:rFonts w:hint="default" w:ascii="Times New Roman Regular" w:hAnsi="Times New Roman Regular" w:eastAsia="宋体" w:cs="Times New Roman Regular"/>
          <w:b/>
          <w:sz w:val="24"/>
          <w:lang w:val="ru-RU" w:eastAsia="zh-CN"/>
        </w:rPr>
        <w:t>.</w:t>
      </w:r>
      <w:r>
        <w:rPr>
          <w:rFonts w:hint="default" w:ascii="Times New Roman Regular" w:hAnsi="Times New Roman Regular" w:eastAsia="宋体" w:cs="Times New Roman Regular"/>
          <w:b/>
          <w:sz w:val="24"/>
          <w:lang w:val="en-US" w:eastAsia="zh-CN"/>
        </w:rPr>
        <w:t xml:space="preserve"> </w:t>
      </w:r>
      <w:r>
        <w:rPr>
          <w:rFonts w:hint="default" w:ascii="Times New Roman Regular" w:hAnsi="Times New Roman Regular" w:eastAsia="宋体" w:cs="Times New Roman Regular"/>
          <w:b/>
          <w:sz w:val="24"/>
          <w:lang w:val="ru-RU" w:eastAsia="zh-CN"/>
        </w:rPr>
        <w:t>Основные содержания исследования</w:t>
      </w:r>
      <w:r>
        <w:rPr>
          <w:rFonts w:hint="default" w:ascii="Times New Roman Regular" w:hAnsi="Times New Roman Regular" w:eastAsia="宋体" w:cs="Times New Roman Regular"/>
          <w:b/>
          <w:sz w:val="24"/>
          <w:lang w:val="ru-RU"/>
        </w:rPr>
        <w:commentReference w:id="14"/>
      </w:r>
      <w:bookmarkEnd w:id="14"/>
    </w:p>
    <w:p w14:paraId="2B5FD55C">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1"/>
        <w:rPr>
          <w:rFonts w:hint="default" w:eastAsia="宋体"/>
          <w:color w:val="000000"/>
          <w:sz w:val="24"/>
          <w:lang w:val="en-US" w:eastAsia="zh-CN"/>
        </w:rPr>
      </w:pPr>
      <w:bookmarkStart w:id="21" w:name="_Toc18562"/>
      <w:r>
        <w:rPr>
          <w:rFonts w:hint="default" w:ascii="Times New Roman Regular" w:hAnsi="Times New Roman Regular" w:eastAsia="黑体" w:cs="Times New Roman Regular"/>
          <w:b w:val="0"/>
          <w:bCs/>
          <w:kern w:val="0"/>
          <w:sz w:val="24"/>
          <w:szCs w:val="24"/>
          <w:lang w:val="en-US" w:eastAsia="zh-CN" w:bidi="ar-SA"/>
        </w:rPr>
        <w:t>3.1</w:t>
      </w:r>
      <w:r>
        <w:rPr>
          <w:rFonts w:hint="eastAsia" w:ascii="Times New Roman Regular" w:hAnsi="Times New Roman Regular" w:eastAsia="黑体" w:cs="Times New Roman Regular"/>
          <w:b w:val="0"/>
          <w:bCs/>
          <w:kern w:val="0"/>
          <w:sz w:val="24"/>
          <w:szCs w:val="24"/>
          <w:lang w:val="en-US" w:eastAsia="zh-CN" w:bidi="ar-SA"/>
        </w:rPr>
        <w:t xml:space="preserve"> </w:t>
      </w:r>
      <w:r>
        <w:rPr>
          <w:rFonts w:hint="default" w:ascii="Times New Roman Regular" w:hAnsi="Times New Roman Regular" w:eastAsia="黑体" w:cs="Times New Roman Regular"/>
          <w:b w:val="0"/>
          <w:bCs/>
          <w:kern w:val="0"/>
          <w:sz w:val="24"/>
          <w:szCs w:val="24"/>
          <w:lang w:val="en-US" w:eastAsia="zh-CN" w:bidi="ar-SA"/>
        </w:rPr>
        <w:t xml:space="preserve">Пословица в репрезентации языковой картины мира: аспекты </w:t>
      </w:r>
      <w:r>
        <w:rPr>
          <w:rFonts w:hint="default" w:eastAsia="宋体"/>
          <w:color w:val="000000"/>
          <w:sz w:val="24"/>
          <w:lang w:val="en-US" w:eastAsia="zh-CN"/>
        </w:rPr>
        <w:t>теоретической разработки проблемы</w:t>
      </w:r>
      <w:r>
        <w:commentReference w:id="15"/>
      </w:r>
      <w:bookmarkEnd w:id="21"/>
    </w:p>
    <w:p w14:paraId="71B9EC30">
      <w:pPr>
        <w:tabs>
          <w:tab w:val="left" w:pos="540"/>
        </w:tabs>
        <w:adjustRightInd w:val="0"/>
        <w:snapToGrid w:val="0"/>
        <w:spacing w:line="440" w:lineRule="exact"/>
        <w:ind w:firstLine="465"/>
        <w:rPr>
          <w:rFonts w:hint="default" w:eastAsia="宋体"/>
          <w:color w:val="000000"/>
          <w:sz w:val="24"/>
          <w:lang w:val="en-US" w:eastAsia="zh-CN"/>
        </w:rPr>
      </w:pPr>
      <w:r>
        <w:rPr>
          <w:rFonts w:hint="default" w:eastAsia="宋体"/>
          <w:color w:val="000000"/>
          <w:sz w:val="24"/>
          <w:lang w:val="en-US" w:eastAsia="zh-CN"/>
        </w:rPr>
        <w:t>В первой главе «Пословица в репрезентации языковой картины мира: аспекты теоретической разработки проблемы» представлена теоретическая база исследования и его исходные позиции.</w:t>
      </w:r>
    </w:p>
    <w:p w14:paraId="0DF8F14C">
      <w:pPr>
        <w:tabs>
          <w:tab w:val="left" w:pos="540"/>
        </w:tabs>
        <w:adjustRightInd w:val="0"/>
        <w:snapToGrid w:val="0"/>
        <w:spacing w:line="440" w:lineRule="exact"/>
        <w:ind w:firstLine="465"/>
        <w:rPr>
          <w:sz w:val="24"/>
        </w:rPr>
      </w:pPr>
      <w:r>
        <w:rPr>
          <w:sz w:val="24"/>
        </w:rPr>
        <w:t>……</w:t>
      </w:r>
    </w:p>
    <w:p w14:paraId="716A29B0">
      <w:pPr>
        <w:tabs>
          <w:tab w:val="left" w:pos="540"/>
        </w:tabs>
        <w:adjustRightInd w:val="0"/>
        <w:snapToGrid w:val="0"/>
        <w:spacing w:line="440" w:lineRule="exact"/>
        <w:ind w:firstLine="465"/>
        <w:rPr>
          <w:rFonts w:hint="default" w:ascii="Times New Roman Regular" w:hAnsi="Times New Roman Regular" w:cs="Times New Roman Regular"/>
          <w:sz w:val="24"/>
        </w:rPr>
      </w:pPr>
      <w:r>
        <w:rPr>
          <w:rFonts w:hint="default" w:ascii="Times New Roman Regular" w:hAnsi="Times New Roman Regular" w:cs="Times New Roman Regular"/>
          <w:sz w:val="24"/>
        </w:rPr>
        <w:t xml:space="preserve">Таблица </w:t>
      </w:r>
      <w:r>
        <w:rPr>
          <w:rFonts w:hint="default" w:ascii="Times New Roman Regular" w:hAnsi="Times New Roman Regular" w:cs="Times New Roman Regular"/>
          <w:sz w:val="24"/>
          <w:lang w:val="ru-RU"/>
        </w:rPr>
        <w:t>1</w:t>
      </w:r>
      <w:r>
        <w:rPr>
          <w:rFonts w:hint="default" w:ascii="Times New Roman Regular" w:hAnsi="Times New Roman Regular" w:cs="Times New Roman Regular"/>
          <w:sz w:val="24"/>
        </w:rPr>
        <w:t>. Количественные данные об отдельных разрядах проанализированных русский и китайских паремий</w:t>
      </w:r>
      <w:r>
        <w:commentReference w:id="16"/>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9"/>
        <w:gridCol w:w="1378"/>
        <w:gridCol w:w="1324"/>
        <w:gridCol w:w="1418"/>
        <w:gridCol w:w="1277"/>
      </w:tblGrid>
      <w:tr w14:paraId="735C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5694C183">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p>
        </w:tc>
        <w:tc>
          <w:tcPr>
            <w:tcW w:w="2702" w:type="dxa"/>
            <w:gridSpan w:val="2"/>
            <w:vAlign w:val="center"/>
          </w:tcPr>
          <w:p w14:paraId="2B28F4D2">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Русские ПЕ</w:t>
            </w:r>
          </w:p>
        </w:tc>
        <w:tc>
          <w:tcPr>
            <w:tcW w:w="2695" w:type="dxa"/>
            <w:gridSpan w:val="2"/>
            <w:vAlign w:val="center"/>
          </w:tcPr>
          <w:p w14:paraId="0679D524">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Китайские ПЕ</w:t>
            </w:r>
          </w:p>
        </w:tc>
      </w:tr>
      <w:tr w14:paraId="57539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02442583">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Вежливость</w:t>
            </w:r>
          </w:p>
        </w:tc>
        <w:tc>
          <w:tcPr>
            <w:tcW w:w="1378" w:type="dxa"/>
            <w:vAlign w:val="center"/>
          </w:tcPr>
          <w:p w14:paraId="3ADA0568">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56</w:t>
            </w:r>
          </w:p>
        </w:tc>
        <w:tc>
          <w:tcPr>
            <w:tcW w:w="1324" w:type="dxa"/>
            <w:vAlign w:val="center"/>
          </w:tcPr>
          <w:p w14:paraId="25B15046">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12%</w:t>
            </w:r>
          </w:p>
        </w:tc>
        <w:tc>
          <w:tcPr>
            <w:tcW w:w="1418" w:type="dxa"/>
            <w:vAlign w:val="center"/>
          </w:tcPr>
          <w:p w14:paraId="67D8720A">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36</w:t>
            </w:r>
          </w:p>
        </w:tc>
        <w:tc>
          <w:tcPr>
            <w:tcW w:w="1277" w:type="dxa"/>
            <w:vAlign w:val="center"/>
          </w:tcPr>
          <w:p w14:paraId="545CFB4C">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17%</w:t>
            </w:r>
          </w:p>
        </w:tc>
      </w:tr>
      <w:tr w14:paraId="601BD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3119" w:type="dxa"/>
            <w:vAlign w:val="center"/>
          </w:tcPr>
          <w:p w14:paraId="6F5DE26C">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Терпимость</w:t>
            </w:r>
          </w:p>
        </w:tc>
        <w:tc>
          <w:tcPr>
            <w:tcW w:w="1378" w:type="dxa"/>
            <w:vAlign w:val="center"/>
          </w:tcPr>
          <w:p w14:paraId="3236F7C2">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65</w:t>
            </w:r>
          </w:p>
        </w:tc>
        <w:tc>
          <w:tcPr>
            <w:tcW w:w="1324" w:type="dxa"/>
            <w:vAlign w:val="center"/>
          </w:tcPr>
          <w:p w14:paraId="09BCC298">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14%</w:t>
            </w:r>
          </w:p>
        </w:tc>
        <w:tc>
          <w:tcPr>
            <w:tcW w:w="1418" w:type="dxa"/>
            <w:vAlign w:val="center"/>
          </w:tcPr>
          <w:p w14:paraId="2931C38E">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39</w:t>
            </w:r>
          </w:p>
        </w:tc>
        <w:tc>
          <w:tcPr>
            <w:tcW w:w="1277" w:type="dxa"/>
            <w:vAlign w:val="center"/>
          </w:tcPr>
          <w:p w14:paraId="1A9E5723">
            <w:pPr>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18%</w:t>
            </w:r>
          </w:p>
        </w:tc>
      </w:tr>
      <w:tr w14:paraId="3FDA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40085F89">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Скромность</w:t>
            </w:r>
          </w:p>
        </w:tc>
        <w:tc>
          <w:tcPr>
            <w:tcW w:w="1378" w:type="dxa"/>
            <w:vAlign w:val="center"/>
          </w:tcPr>
          <w:p w14:paraId="7748C41F">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119</w:t>
            </w:r>
          </w:p>
        </w:tc>
        <w:tc>
          <w:tcPr>
            <w:tcW w:w="1324" w:type="dxa"/>
            <w:vAlign w:val="center"/>
          </w:tcPr>
          <w:p w14:paraId="508E5C00">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26%</w:t>
            </w:r>
          </w:p>
        </w:tc>
        <w:tc>
          <w:tcPr>
            <w:tcW w:w="1418" w:type="dxa"/>
            <w:vAlign w:val="center"/>
          </w:tcPr>
          <w:p w14:paraId="7F3BF2A5">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43</w:t>
            </w:r>
          </w:p>
        </w:tc>
        <w:tc>
          <w:tcPr>
            <w:tcW w:w="1277" w:type="dxa"/>
            <w:vAlign w:val="center"/>
          </w:tcPr>
          <w:p w14:paraId="4B7D2F3A">
            <w:pPr>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20%</w:t>
            </w:r>
          </w:p>
        </w:tc>
      </w:tr>
      <w:tr w14:paraId="025C4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6C99090B">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Тактичность</w:t>
            </w:r>
          </w:p>
        </w:tc>
        <w:tc>
          <w:tcPr>
            <w:tcW w:w="1378" w:type="dxa"/>
            <w:vAlign w:val="center"/>
          </w:tcPr>
          <w:p w14:paraId="66375878">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78</w:t>
            </w:r>
          </w:p>
        </w:tc>
        <w:tc>
          <w:tcPr>
            <w:tcW w:w="1324" w:type="dxa"/>
            <w:vAlign w:val="center"/>
          </w:tcPr>
          <w:p w14:paraId="04F52F8E">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17%</w:t>
            </w:r>
          </w:p>
        </w:tc>
        <w:tc>
          <w:tcPr>
            <w:tcW w:w="1418" w:type="dxa"/>
            <w:vAlign w:val="center"/>
          </w:tcPr>
          <w:p w14:paraId="66BFAB17">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18</w:t>
            </w:r>
          </w:p>
        </w:tc>
        <w:tc>
          <w:tcPr>
            <w:tcW w:w="1277" w:type="dxa"/>
            <w:vAlign w:val="center"/>
          </w:tcPr>
          <w:p w14:paraId="43CB3244">
            <w:pPr>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9%</w:t>
            </w:r>
          </w:p>
        </w:tc>
      </w:tr>
      <w:tr w14:paraId="4C29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7AAE63A7">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В гостях</w:t>
            </w:r>
          </w:p>
        </w:tc>
        <w:tc>
          <w:tcPr>
            <w:tcW w:w="1378" w:type="dxa"/>
            <w:vAlign w:val="center"/>
          </w:tcPr>
          <w:p w14:paraId="10910379">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143</w:t>
            </w:r>
          </w:p>
        </w:tc>
        <w:tc>
          <w:tcPr>
            <w:tcW w:w="1324" w:type="dxa"/>
            <w:vAlign w:val="center"/>
          </w:tcPr>
          <w:p w14:paraId="7BAA0FD3">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31%</w:t>
            </w:r>
          </w:p>
        </w:tc>
        <w:tc>
          <w:tcPr>
            <w:tcW w:w="1418" w:type="dxa"/>
            <w:vAlign w:val="center"/>
          </w:tcPr>
          <w:p w14:paraId="20664952">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76</w:t>
            </w:r>
          </w:p>
        </w:tc>
        <w:tc>
          <w:tcPr>
            <w:tcW w:w="1277" w:type="dxa"/>
            <w:vAlign w:val="center"/>
          </w:tcPr>
          <w:p w14:paraId="0B97FCC9">
            <w:pPr>
              <w:adjustRightInd w:val="0"/>
              <w:snapToGrid w:val="0"/>
              <w:spacing w:line="440" w:lineRule="exact"/>
              <w:ind w:firstLine="465"/>
              <w:jc w:val="center"/>
              <w:rPr>
                <w:rFonts w:hint="default" w:ascii="Times New Roman Regular" w:hAnsi="Times New Roman Regular" w:eastAsia="宋体" w:cs="Times New Roman Regular"/>
                <w:sz w:val="24"/>
                <w:szCs w:val="24"/>
              </w:rPr>
            </w:pPr>
            <w:r>
              <w:rPr>
                <w:rFonts w:hint="eastAsia" w:ascii="Times New Roman Regular" w:hAnsi="Times New Roman Regular" w:eastAsia="宋体" w:cs="Times New Roman Regular"/>
                <w:sz w:val="24"/>
                <w:szCs w:val="24"/>
                <w:lang w:val="en-US" w:eastAsia="zh-CN"/>
              </w:rPr>
              <w:t>36%</w:t>
            </w:r>
          </w:p>
        </w:tc>
      </w:tr>
      <w:tr w14:paraId="2C88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9" w:type="dxa"/>
            <w:vAlign w:val="center"/>
          </w:tcPr>
          <w:p w14:paraId="39CDBDBD">
            <w:pPr>
              <w:tabs>
                <w:tab w:val="left" w:pos="540"/>
              </w:tabs>
              <w:adjustRightInd w:val="0"/>
              <w:snapToGrid w:val="0"/>
              <w:spacing w:line="440" w:lineRule="exact"/>
              <w:ind w:firstLine="465"/>
              <w:jc w:val="both"/>
              <w:rPr>
                <w:rFonts w:hint="default" w:ascii="Times New Roman Regular" w:hAnsi="Times New Roman Regular" w:eastAsia="宋体" w:cs="Times New Roman Regular"/>
                <w:sz w:val="24"/>
                <w:szCs w:val="24"/>
              </w:rPr>
            </w:pPr>
            <w:r>
              <w:rPr>
                <w:rFonts w:hint="default" w:ascii="Times New Roman Regular" w:hAnsi="Times New Roman Regular" w:eastAsia="宋体" w:cs="Times New Roman Regular"/>
                <w:sz w:val="24"/>
                <w:szCs w:val="24"/>
                <w:lang w:val="en-US" w:eastAsia="zh-CN"/>
              </w:rPr>
              <w:t>Общее количество</w:t>
            </w:r>
          </w:p>
        </w:tc>
        <w:tc>
          <w:tcPr>
            <w:tcW w:w="2702" w:type="dxa"/>
            <w:gridSpan w:val="2"/>
            <w:vAlign w:val="center"/>
          </w:tcPr>
          <w:p w14:paraId="4BF2F900">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461</w:t>
            </w:r>
          </w:p>
        </w:tc>
        <w:tc>
          <w:tcPr>
            <w:tcW w:w="2695" w:type="dxa"/>
            <w:gridSpan w:val="2"/>
            <w:vAlign w:val="center"/>
          </w:tcPr>
          <w:p w14:paraId="55F346FC">
            <w:pPr>
              <w:tabs>
                <w:tab w:val="left" w:pos="540"/>
              </w:tabs>
              <w:adjustRightInd w:val="0"/>
              <w:snapToGrid w:val="0"/>
              <w:spacing w:line="440" w:lineRule="exact"/>
              <w:ind w:firstLine="465"/>
              <w:jc w:val="center"/>
              <w:rPr>
                <w:rFonts w:hint="default" w:ascii="Times New Roman Regular" w:hAnsi="Times New Roman Regular" w:eastAsia="宋体" w:cs="Times New Roman Regular"/>
                <w:sz w:val="24"/>
                <w:szCs w:val="24"/>
                <w:lang w:val="en-US" w:eastAsia="zh-CN"/>
              </w:rPr>
            </w:pPr>
            <w:r>
              <w:rPr>
                <w:rFonts w:hint="eastAsia" w:ascii="Times New Roman Regular" w:hAnsi="Times New Roman Regular" w:eastAsia="宋体" w:cs="Times New Roman Regular"/>
                <w:sz w:val="24"/>
                <w:szCs w:val="24"/>
                <w:lang w:val="en-US" w:eastAsia="zh-CN"/>
              </w:rPr>
              <w:t>212</w:t>
            </w:r>
          </w:p>
        </w:tc>
      </w:tr>
    </w:tbl>
    <w:p w14:paraId="3A167A96">
      <w:pPr>
        <w:tabs>
          <w:tab w:val="left" w:pos="540"/>
        </w:tabs>
        <w:adjustRightInd w:val="0"/>
        <w:snapToGrid w:val="0"/>
        <w:spacing w:line="440" w:lineRule="exact"/>
        <w:ind w:firstLine="465"/>
        <w:rPr>
          <w:rFonts w:hint="default" w:ascii="Times New Roman Regular" w:hAnsi="Times New Roman Regular" w:cs="Times New Roman Regular"/>
          <w:sz w:val="24"/>
        </w:rPr>
      </w:pPr>
    </w:p>
    <w:p w14:paraId="0423CECB">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1"/>
        <w:rPr>
          <w:rFonts w:hint="default"/>
          <w:sz w:val="24"/>
          <w:lang w:val="ru-RU" w:eastAsia="zh-CN"/>
        </w:rPr>
      </w:pPr>
      <w:bookmarkStart w:id="22" w:name="_Toc23125"/>
      <w:r>
        <w:rPr>
          <w:rFonts w:hint="default"/>
          <w:sz w:val="24"/>
          <w:lang w:val="en-US" w:eastAsia="zh-CN"/>
        </w:rPr>
        <w:t xml:space="preserve">3.2 </w:t>
      </w:r>
      <w:r>
        <w:rPr>
          <w:rFonts w:hint="default"/>
          <w:sz w:val="24"/>
          <w:lang w:val="ru-RU" w:eastAsia="zh-CN"/>
        </w:rPr>
        <w:t>Русские пословицы на фоне китайских как отражение</w:t>
      </w:r>
      <w:r>
        <w:rPr>
          <w:rFonts w:hint="default"/>
          <w:sz w:val="24"/>
          <w:lang w:val="en-US" w:eastAsia="zh-CN"/>
        </w:rPr>
        <w:t xml:space="preserve"> </w:t>
      </w:r>
      <w:r>
        <w:rPr>
          <w:rFonts w:hint="default"/>
          <w:sz w:val="24"/>
          <w:lang w:val="ru-RU" w:eastAsia="zh-CN"/>
        </w:rPr>
        <w:t>стереотипных представлений о воспитанности и невоспитанности</w:t>
      </w:r>
      <w:bookmarkEnd w:id="22"/>
    </w:p>
    <w:p w14:paraId="42E2F488">
      <w:pPr>
        <w:tabs>
          <w:tab w:val="left" w:pos="540"/>
        </w:tabs>
        <w:adjustRightInd w:val="0"/>
        <w:snapToGrid w:val="0"/>
        <w:spacing w:line="440" w:lineRule="exact"/>
        <w:ind w:firstLine="465"/>
        <w:rPr>
          <w:rFonts w:hint="default" w:eastAsia="宋体"/>
          <w:color w:val="000000"/>
          <w:sz w:val="24"/>
          <w:lang w:val="ru-RU" w:eastAsia="zh-CN"/>
        </w:rPr>
      </w:pPr>
      <w:r>
        <w:rPr>
          <w:rFonts w:hint="default" w:eastAsia="宋体"/>
          <w:color w:val="000000"/>
          <w:sz w:val="24"/>
          <w:lang w:val="ru-RU" w:eastAsia="zh-CN"/>
        </w:rPr>
        <w:t>Глава 2 «Русские пословицы на фоне китайских как отражение</w:t>
      </w:r>
      <w:r>
        <w:rPr>
          <w:rFonts w:hint="default" w:eastAsia="宋体"/>
          <w:color w:val="000000"/>
          <w:sz w:val="24"/>
          <w:lang w:val="en-US" w:eastAsia="zh-CN"/>
        </w:rPr>
        <w:t xml:space="preserve"> </w:t>
      </w:r>
      <w:r>
        <w:rPr>
          <w:rFonts w:hint="default" w:eastAsia="宋体"/>
          <w:color w:val="000000"/>
          <w:sz w:val="24"/>
          <w:lang w:val="ru-RU" w:eastAsia="zh-CN"/>
        </w:rPr>
        <w:t>стереотипных представлений о воспитанности и невоспитанности» посвящена</w:t>
      </w:r>
      <w:r>
        <w:rPr>
          <w:rFonts w:hint="default" w:eastAsia="宋体"/>
          <w:color w:val="000000"/>
          <w:sz w:val="24"/>
          <w:lang w:val="en-US" w:eastAsia="zh-CN"/>
        </w:rPr>
        <w:t xml:space="preserve"> </w:t>
      </w:r>
      <w:r>
        <w:rPr>
          <w:rFonts w:hint="default" w:eastAsia="宋体"/>
          <w:color w:val="000000"/>
          <w:sz w:val="24"/>
          <w:lang w:val="ru-RU" w:eastAsia="zh-CN"/>
        </w:rPr>
        <w:t>исследованию корпуса русских (461) ПЕ, вербализующих культурные установки</w:t>
      </w:r>
      <w:r>
        <w:rPr>
          <w:rFonts w:hint="default" w:eastAsia="宋体"/>
          <w:color w:val="000000"/>
          <w:sz w:val="24"/>
          <w:lang w:val="en-US" w:eastAsia="zh-CN"/>
        </w:rPr>
        <w:t xml:space="preserve"> </w:t>
      </w:r>
      <w:r>
        <w:rPr>
          <w:rFonts w:hint="default" w:eastAsia="宋体"/>
          <w:color w:val="000000"/>
          <w:sz w:val="24"/>
          <w:lang w:val="ru-RU" w:eastAsia="zh-CN"/>
        </w:rPr>
        <w:t>(выраженные прямо и косвенно), связанные с представлениями о воспитанности, на фоне паремий китайского (212) языка.</w:t>
      </w:r>
    </w:p>
    <w:p w14:paraId="3F9BB753">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2"/>
        <w:rPr>
          <w:rFonts w:hint="default"/>
          <w:sz w:val="24"/>
          <w:lang w:val="en-US" w:eastAsia="zh-CN"/>
        </w:rPr>
      </w:pPr>
      <w:bookmarkStart w:id="23" w:name="_Toc30295"/>
      <w:r>
        <w:rPr>
          <w:rFonts w:hint="default"/>
          <w:sz w:val="24"/>
          <w:lang w:val="en-US" w:eastAsia="zh-CN"/>
        </w:rPr>
        <w:t>3.2.1 Трудности и критерии выявления стереотипных представлений о воспитанности/ невоспитанности в паремиологической картине мира</w:t>
      </w:r>
      <w:r>
        <w:commentReference w:id="17"/>
      </w:r>
      <w:bookmarkEnd w:id="23"/>
    </w:p>
    <w:p w14:paraId="3CCDBE8A">
      <w:pPr>
        <w:tabs>
          <w:tab w:val="left" w:pos="540"/>
        </w:tabs>
        <w:adjustRightInd w:val="0"/>
        <w:snapToGrid w:val="0"/>
        <w:spacing w:line="440" w:lineRule="exact"/>
        <w:ind w:firstLine="465"/>
        <w:rPr>
          <w:rFonts w:hint="default" w:eastAsia="宋体"/>
          <w:color w:val="000000"/>
          <w:sz w:val="24"/>
          <w:lang w:val="en-US" w:eastAsia="zh-CN"/>
        </w:rPr>
      </w:pPr>
      <w:r>
        <w:rPr>
          <w:rFonts w:hint="default" w:eastAsia="宋体"/>
          <w:color w:val="000000"/>
          <w:sz w:val="24"/>
          <w:lang w:val="en-US" w:eastAsia="zh-CN"/>
        </w:rPr>
        <w:t>В разделе 2.1. характеризуются «трудности и критерии выявления стереотипных представлений о воспитанности/невоспитанности в паремиологической картине мира», связанные с особенностями коллективного творца пословичных единиц. Поиск нужного паремийного материала затрудняет, во-первых, отсутствие в составе ПЕ многих из слов-вербализаторов понятий «воспитанность» и «невоспитанность» (ср.: такт, тактичность, развязность, терпимость, сдержанность, воспитанность и проч.), хотя проявление номинируемых абстрактной лексикой свойств, безусловно, отражается в ПЕ и получает соответствующую оценку.</w:t>
      </w:r>
    </w:p>
    <w:p w14:paraId="6AB55328">
      <w:pPr>
        <w:tabs>
          <w:tab w:val="left" w:pos="540"/>
        </w:tabs>
        <w:adjustRightInd w:val="0"/>
        <w:snapToGrid w:val="0"/>
        <w:spacing w:line="440" w:lineRule="exact"/>
        <w:ind w:firstLine="465"/>
        <w:rPr>
          <w:rFonts w:hint="default" w:eastAsia="宋体"/>
          <w:color w:val="000000"/>
          <w:sz w:val="24"/>
          <w:lang w:val="ru-RU" w:eastAsia="zh-CN"/>
        </w:rPr>
      </w:pPr>
      <w:r>
        <w:rPr>
          <w:rFonts w:hint="default" w:eastAsia="宋体"/>
          <w:color w:val="000000"/>
          <w:sz w:val="24"/>
          <w:lang w:val="ru-RU" w:eastAsia="zh-CN"/>
        </w:rPr>
        <w:t>……</w:t>
      </w:r>
    </w:p>
    <w:p w14:paraId="24B86E76">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2"/>
        <w:rPr>
          <w:rFonts w:hint="default"/>
          <w:sz w:val="24"/>
          <w:lang w:val="en-US" w:eastAsia="zh-CN"/>
        </w:rPr>
      </w:pPr>
      <w:bookmarkStart w:id="24" w:name="_Toc4246"/>
      <w:r>
        <w:rPr>
          <w:rFonts w:hint="default"/>
          <w:sz w:val="24"/>
          <w:lang w:val="en-US" w:eastAsia="zh-CN"/>
        </w:rPr>
        <w:t>3.2.2 Стереотипные представления о вежливом поведении, отразившиеся в русских и китайских пословицах</w:t>
      </w:r>
      <w:bookmarkEnd w:id="24"/>
    </w:p>
    <w:p w14:paraId="5F515EA4">
      <w:pPr>
        <w:tabs>
          <w:tab w:val="left" w:pos="540"/>
        </w:tabs>
        <w:adjustRightInd w:val="0"/>
        <w:snapToGrid w:val="0"/>
        <w:spacing w:line="440" w:lineRule="exact"/>
        <w:ind w:firstLine="465"/>
        <w:rPr>
          <w:rFonts w:hint="default"/>
          <w:sz w:val="24"/>
          <w:lang w:val="ru-RU" w:eastAsia="zh-CN"/>
        </w:rPr>
      </w:pPr>
      <w:r>
        <w:rPr>
          <w:rFonts w:hint="default"/>
          <w:sz w:val="24"/>
          <w:lang w:val="en-US" w:eastAsia="zh-CN"/>
        </w:rPr>
        <w:t>В разделе 2.2. рассматриваются «стереотипные представления о вежливом поведении, отразившиеся в русских и китайских пословицах». Представления о воспитанности в первую очередь ассоциируются с</w:t>
      </w:r>
      <w:r>
        <w:rPr>
          <w:rFonts w:hint="default"/>
          <w:sz w:val="24"/>
          <w:lang w:val="ru-RU" w:eastAsia="zh-CN"/>
        </w:rPr>
        <w:t xml:space="preserve"> </w:t>
      </w:r>
      <w:r>
        <w:rPr>
          <w:rFonts w:hint="default"/>
          <w:sz w:val="24"/>
          <w:lang w:val="en-US" w:eastAsia="zh-CN"/>
        </w:rPr>
        <w:t>вежливостью. В обоих языках рекомендуемыми формами проявления вежливости</w:t>
      </w:r>
      <w:r>
        <w:rPr>
          <w:rFonts w:hint="default"/>
          <w:sz w:val="24"/>
          <w:lang w:val="ru-RU" w:eastAsia="zh-CN"/>
        </w:rPr>
        <w:t xml:space="preserve"> </w:t>
      </w:r>
      <w:r>
        <w:rPr>
          <w:rFonts w:hint="default"/>
          <w:sz w:val="24"/>
          <w:lang w:val="en-US" w:eastAsia="zh-CN"/>
        </w:rPr>
        <w:t>являются приветственные жесты и поклоны, вежливые слова, уважение к каждому</w:t>
      </w:r>
      <w:r>
        <w:rPr>
          <w:rFonts w:hint="default"/>
          <w:sz w:val="24"/>
          <w:lang w:val="ru-RU" w:eastAsia="zh-CN"/>
        </w:rPr>
        <w:t xml:space="preserve"> </w:t>
      </w:r>
      <w:r>
        <w:rPr>
          <w:rFonts w:hint="default"/>
          <w:sz w:val="24"/>
          <w:lang w:val="en-US" w:eastAsia="zh-CN"/>
        </w:rPr>
        <w:t>человеку, почтение к старшим по возрасту и т.д</w:t>
      </w:r>
      <w:r>
        <w:rPr>
          <w:rFonts w:hint="default"/>
          <w:sz w:val="24"/>
          <w:lang w:val="ru-RU" w:eastAsia="zh-CN"/>
        </w:rPr>
        <w:t>.</w:t>
      </w:r>
    </w:p>
    <w:p w14:paraId="06348728">
      <w:pPr>
        <w:tabs>
          <w:tab w:val="left" w:pos="540"/>
        </w:tabs>
        <w:adjustRightInd w:val="0"/>
        <w:snapToGrid w:val="0"/>
        <w:spacing w:line="440" w:lineRule="exact"/>
        <w:ind w:firstLine="465"/>
        <w:rPr>
          <w:rFonts w:hint="default"/>
          <w:sz w:val="24"/>
          <w:lang w:val="en-US" w:eastAsia="zh-CN"/>
        </w:rPr>
      </w:pPr>
      <w:r>
        <w:rPr>
          <w:sz w:val="24"/>
        </w:rPr>
        <w:t>……</w:t>
      </w:r>
    </w:p>
    <w:p w14:paraId="33549FE1">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b/>
          <w:sz w:val="24"/>
          <w:lang w:val="en-US" w:eastAsia="zh-CN"/>
        </w:rPr>
      </w:pPr>
      <w:bookmarkStart w:id="25" w:name="_Toc3832"/>
      <w:r>
        <w:rPr>
          <w:rFonts w:hint="default" w:ascii="Times New Roman Regular" w:hAnsi="Times New Roman Regular" w:eastAsia="宋体" w:cs="Times New Roman Regular"/>
          <w:b/>
          <w:sz w:val="24"/>
          <w:lang w:val="ru-RU" w:eastAsia="zh-CN"/>
        </w:rPr>
        <w:t xml:space="preserve">Часть </w:t>
      </w:r>
      <w:r>
        <w:rPr>
          <w:rFonts w:hint="default" w:ascii="Times New Roman Regular" w:hAnsi="Times New Roman Regular" w:eastAsia="宋体" w:cs="Times New Roman Regular"/>
          <w:b/>
          <w:sz w:val="24"/>
          <w:lang w:val="en-US" w:eastAsia="zh-CN"/>
        </w:rPr>
        <w:t>4</w:t>
      </w:r>
      <w:r>
        <w:rPr>
          <w:rFonts w:hint="default" w:ascii="Times New Roman Regular" w:hAnsi="Times New Roman Regular" w:eastAsia="宋体" w:cs="Times New Roman Regular"/>
          <w:b/>
          <w:sz w:val="24"/>
          <w:lang w:val="ru-RU" w:eastAsia="zh-CN"/>
        </w:rPr>
        <w:t>.</w:t>
      </w:r>
      <w:r>
        <w:rPr>
          <w:rFonts w:hint="default" w:ascii="Times New Roman Regular" w:hAnsi="Times New Roman Regular" w:eastAsia="宋体" w:cs="Times New Roman Regular"/>
          <w:b/>
          <w:sz w:val="24"/>
          <w:lang w:val="en-US" w:eastAsia="zh-CN"/>
        </w:rPr>
        <w:t xml:space="preserve"> </w:t>
      </w:r>
      <w:r>
        <w:rPr>
          <w:rFonts w:hint="default" w:ascii="Times New Roman Regular" w:hAnsi="Times New Roman Regular" w:eastAsia="宋体" w:cs="Times New Roman Regular"/>
          <w:b/>
          <w:sz w:val="24"/>
          <w:lang w:val="ru-RU" w:eastAsia="zh-CN"/>
        </w:rPr>
        <w:t>Результаты и положения, выносимые на защиту</w:t>
      </w:r>
      <w:r>
        <w:rPr>
          <w:rFonts w:hint="default" w:ascii="Times New Roman Regular" w:hAnsi="Times New Roman Regular" w:eastAsia="宋体" w:cs="Times New Roman Regular"/>
          <w:b/>
          <w:sz w:val="24"/>
          <w:lang w:val="ru-RU" w:eastAsia="zh-CN"/>
        </w:rPr>
        <w:commentReference w:id="18"/>
      </w:r>
      <w:bookmarkEnd w:id="25"/>
    </w:p>
    <w:p w14:paraId="64D92734">
      <w:pPr>
        <w:tabs>
          <w:tab w:val="left" w:pos="540"/>
        </w:tabs>
        <w:adjustRightInd w:val="0"/>
        <w:snapToGrid w:val="0"/>
        <w:spacing w:line="440" w:lineRule="exact"/>
        <w:ind w:firstLine="465"/>
        <w:rPr>
          <w:rFonts w:hint="default" w:eastAsia="宋体"/>
          <w:sz w:val="24"/>
          <w:lang w:val="en-US" w:eastAsia="zh-CN"/>
        </w:rPr>
      </w:pPr>
      <w:r>
        <w:rPr>
          <w:rFonts w:hint="default" w:eastAsia="宋体"/>
          <w:sz w:val="24"/>
          <w:lang w:val="en-US" w:eastAsia="zh-CN"/>
        </w:rPr>
        <w:t>Сопоставление русских и китайских ПЕ показывает, что почти половина выявленных нами установок совпадает, что говорит о значительном сходстве общих взглядов на культуру поведения человека в обществе; не совпадающие установки в равной степени распадаются на относящиеся к русской культуре и свойственные китайской культуре. При совпадении в двух культурах отдельных установок они могут быть переданы по-разному – в одном языке прямо, а в другом языке образно.</w:t>
      </w:r>
    </w:p>
    <w:p w14:paraId="63B65306">
      <w:pPr>
        <w:tabs>
          <w:tab w:val="left" w:pos="540"/>
        </w:tabs>
        <w:adjustRightInd w:val="0"/>
        <w:snapToGrid w:val="0"/>
        <w:spacing w:line="440" w:lineRule="exact"/>
        <w:ind w:firstLine="465"/>
        <w:rPr>
          <w:sz w:val="24"/>
        </w:rPr>
      </w:pPr>
      <w:r>
        <w:rPr>
          <w:sz w:val="24"/>
        </w:rPr>
        <w:t>……</w:t>
      </w:r>
    </w:p>
    <w:p w14:paraId="798585B3">
      <w:pPr>
        <w:tabs>
          <w:tab w:val="left" w:pos="540"/>
        </w:tabs>
        <w:adjustRightInd w:val="0"/>
        <w:snapToGrid w:val="0"/>
        <w:spacing w:line="440" w:lineRule="exact"/>
        <w:ind w:firstLine="465"/>
        <w:rPr>
          <w:rFonts w:hint="default"/>
          <w:sz w:val="24"/>
          <w:lang w:val="en-US" w:eastAsia="zh-CN"/>
        </w:rPr>
      </w:pPr>
    </w:p>
    <w:p w14:paraId="218211AC">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b/>
          <w:sz w:val="24"/>
          <w:lang w:val="en-US" w:eastAsia="zh-CN"/>
        </w:rPr>
      </w:pPr>
      <w:bookmarkStart w:id="26" w:name="_Toc9376"/>
      <w:r>
        <w:rPr>
          <w:rFonts w:hint="default" w:ascii="Times New Roman Regular" w:hAnsi="Times New Roman Regular" w:eastAsia="宋体" w:cs="Times New Roman Regular"/>
          <w:b/>
          <w:sz w:val="24"/>
          <w:lang w:val="ru-RU" w:eastAsia="zh-CN"/>
        </w:rPr>
        <w:t xml:space="preserve">Часть </w:t>
      </w:r>
      <w:r>
        <w:rPr>
          <w:rFonts w:hint="default" w:ascii="Times New Roman Regular" w:hAnsi="Times New Roman Regular" w:eastAsia="宋体" w:cs="Times New Roman Regular"/>
          <w:b/>
          <w:sz w:val="24"/>
          <w:lang w:val="en-US" w:eastAsia="zh-CN"/>
        </w:rPr>
        <w:t>5</w:t>
      </w:r>
      <w:r>
        <w:rPr>
          <w:rFonts w:hint="default" w:ascii="Times New Roman Regular" w:hAnsi="Times New Roman Regular" w:eastAsia="宋体" w:cs="Times New Roman Regular"/>
          <w:b/>
          <w:sz w:val="24"/>
          <w:lang w:val="ru-RU" w:eastAsia="zh-CN"/>
        </w:rPr>
        <w:t>.</w:t>
      </w:r>
      <w:r>
        <w:rPr>
          <w:rFonts w:hint="default" w:ascii="Times New Roman Regular" w:hAnsi="Times New Roman Regular" w:eastAsia="宋体" w:cs="Times New Roman Regular"/>
          <w:b/>
          <w:sz w:val="24"/>
          <w:lang w:val="en-US" w:eastAsia="zh-CN"/>
        </w:rPr>
        <w:t xml:space="preserve"> </w:t>
      </w:r>
      <w:r>
        <w:rPr>
          <w:rFonts w:hint="default" w:ascii="Times New Roman Regular" w:hAnsi="Times New Roman Regular" w:eastAsia="宋体" w:cs="Times New Roman Regular"/>
          <w:b/>
          <w:sz w:val="24"/>
          <w:lang w:val="ru-RU" w:eastAsia="zh-CN"/>
        </w:rPr>
        <w:t>Цель и значимость исследования</w:t>
      </w:r>
      <w:bookmarkEnd w:id="26"/>
    </w:p>
    <w:p w14:paraId="101A86AF">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1"/>
        <w:rPr>
          <w:rFonts w:hint="default" w:ascii="Times New Roman Regular" w:hAnsi="Times New Roman Regular" w:cs="Times New Roman Regular"/>
          <w:sz w:val="24"/>
          <w:szCs w:val="24"/>
        </w:rPr>
      </w:pPr>
      <w:bookmarkStart w:id="27" w:name="_Toc2219"/>
      <w:r>
        <w:rPr>
          <w:rFonts w:hint="default" w:ascii="Times New Roman Regular" w:hAnsi="Times New Roman Regular" w:eastAsia="黑体" w:cs="Times New Roman Regular"/>
          <w:b w:val="0"/>
          <w:bCs/>
          <w:kern w:val="0"/>
          <w:sz w:val="24"/>
          <w:szCs w:val="24"/>
          <w:lang w:val="en-US" w:eastAsia="zh-CN" w:bidi="ar-SA"/>
        </w:rPr>
        <w:t>5.1 Цель исследовани</w:t>
      </w:r>
      <w:r>
        <w:rPr>
          <w:rFonts w:hint="default" w:ascii="Times New Roman Regular" w:hAnsi="Times New Roman Regular" w:eastAsia="黑体" w:cs="Times New Roman Regular"/>
          <w:b w:val="0"/>
          <w:bCs/>
          <w:kern w:val="0"/>
          <w:sz w:val="24"/>
          <w:szCs w:val="24"/>
          <w:lang w:val="ru-RU" w:eastAsia="zh-CN" w:bidi="ar-SA"/>
        </w:rPr>
        <w:t>я</w:t>
      </w:r>
      <w:r>
        <w:rPr>
          <w:rFonts w:hint="default" w:ascii="Times New Roman Regular" w:hAnsi="Times New Roman Regular" w:eastAsia="黑体" w:cs="Times New Roman Regular"/>
          <w:b w:val="0"/>
          <w:bCs/>
          <w:kern w:val="0"/>
          <w:sz w:val="24"/>
          <w:szCs w:val="24"/>
          <w:lang w:val="en-US" w:eastAsia="zh-CN" w:bidi="ar-SA"/>
        </w:rPr>
        <w:commentReference w:id="19"/>
      </w:r>
      <w:bookmarkEnd w:id="27"/>
    </w:p>
    <w:p w14:paraId="2A07D928">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sz w:val="24"/>
          <w:szCs w:val="24"/>
          <w:lang w:val="en-US" w:eastAsia="zh-CN"/>
        </w:rPr>
        <w:t>Цель работы – выявление вербализуемых русскими пословицами</w:t>
      </w:r>
      <w:r>
        <w:rPr>
          <w:rFonts w:hint="default" w:ascii="Times New Roman Regular" w:hAnsi="Times New Roman Regular" w:eastAsia="宋体" w:cs="Times New Roman Regular"/>
          <w:sz w:val="24"/>
          <w:szCs w:val="24"/>
          <w:lang w:val="ru-RU" w:eastAsia="zh-CN"/>
        </w:rPr>
        <w:t xml:space="preserve"> </w:t>
      </w:r>
      <w:r>
        <w:rPr>
          <w:rFonts w:hint="default" w:ascii="Times New Roman Regular" w:hAnsi="Times New Roman Regular" w:eastAsia="宋体" w:cs="Times New Roman Regular"/>
          <w:sz w:val="24"/>
          <w:szCs w:val="24"/>
          <w:lang w:val="en-US" w:eastAsia="zh-CN"/>
        </w:rPr>
        <w:t>стереотипных представлений о поведении воспитанного/невоспитанного человека</w:t>
      </w:r>
      <w:r>
        <w:rPr>
          <w:rFonts w:hint="default" w:ascii="Times New Roman Regular" w:hAnsi="Times New Roman Regular" w:eastAsia="宋体" w:cs="Times New Roman Regular"/>
          <w:sz w:val="24"/>
          <w:szCs w:val="24"/>
          <w:lang w:val="ru-RU" w:eastAsia="zh-CN"/>
        </w:rPr>
        <w:t xml:space="preserve"> </w:t>
      </w:r>
      <w:r>
        <w:rPr>
          <w:rFonts w:hint="default" w:ascii="Times New Roman Regular" w:hAnsi="Times New Roman Regular" w:eastAsia="宋体" w:cs="Times New Roman Regular"/>
          <w:sz w:val="24"/>
          <w:szCs w:val="24"/>
          <w:lang w:val="en-US" w:eastAsia="zh-CN"/>
        </w:rPr>
        <w:t>– на фоне аналогичных представлений, репрезентируемых пословицами</w:t>
      </w:r>
      <w:r>
        <w:rPr>
          <w:rFonts w:hint="default" w:ascii="Times New Roman Regular" w:hAnsi="Times New Roman Regular" w:eastAsia="宋体" w:cs="Times New Roman Regular"/>
          <w:sz w:val="24"/>
          <w:szCs w:val="24"/>
          <w:lang w:val="ru-RU" w:eastAsia="zh-CN"/>
        </w:rPr>
        <w:t xml:space="preserve"> </w:t>
      </w:r>
      <w:r>
        <w:rPr>
          <w:rFonts w:hint="default" w:ascii="Times New Roman Regular" w:hAnsi="Times New Roman Regular" w:eastAsia="宋体" w:cs="Times New Roman Regular"/>
          <w:sz w:val="24"/>
          <w:szCs w:val="24"/>
          <w:lang w:val="en-US" w:eastAsia="zh-CN"/>
        </w:rPr>
        <w:t>китайского языка.</w:t>
      </w:r>
    </w:p>
    <w:p w14:paraId="347C8126">
      <w:pPr>
        <w:tabs>
          <w:tab w:val="left" w:pos="540"/>
        </w:tabs>
        <w:adjustRightInd w:val="0"/>
        <w:snapToGrid w:val="0"/>
        <w:spacing w:line="440" w:lineRule="exact"/>
        <w:ind w:firstLine="465"/>
        <w:rPr>
          <w:rFonts w:hint="default" w:ascii="Times New Roman Regular" w:hAnsi="Times New Roman Regular" w:eastAsia="宋体" w:cs="Times New Roman Regular"/>
          <w:sz w:val="24"/>
          <w:lang w:val="en-US" w:eastAsia="zh-CN"/>
        </w:rPr>
      </w:pPr>
      <w:r>
        <w:rPr>
          <w:rFonts w:hint="default" w:ascii="Times New Roman Regular" w:hAnsi="Times New Roman Regular" w:eastAsia="宋体" w:cs="Times New Roman Regular"/>
          <w:sz w:val="24"/>
          <w:lang w:val="en-US" w:eastAsia="zh-CN"/>
        </w:rPr>
        <w:t>……</w:t>
      </w:r>
    </w:p>
    <w:p w14:paraId="770196A0">
      <w:pPr>
        <w:tabs>
          <w:tab w:val="left" w:pos="540"/>
        </w:tabs>
        <w:adjustRightInd w:val="0"/>
        <w:snapToGrid w:val="0"/>
        <w:spacing w:line="440" w:lineRule="exact"/>
        <w:ind w:firstLine="465"/>
        <w:rPr>
          <w:rFonts w:hint="default" w:ascii="Times New Roman Regular" w:hAnsi="Times New Roman Regular" w:eastAsia="宋体" w:cs="Times New Roman Regular"/>
          <w:sz w:val="24"/>
          <w:lang w:val="en-US" w:eastAsia="zh-CN"/>
        </w:rPr>
      </w:pPr>
    </w:p>
    <w:p w14:paraId="0A2D56FC">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1"/>
        <w:rPr>
          <w:rFonts w:hint="default" w:ascii="Times New Roman Regular" w:hAnsi="Times New Roman Regular" w:eastAsia="黑体" w:cs="Times New Roman Regular"/>
          <w:b w:val="0"/>
          <w:bCs/>
          <w:kern w:val="0"/>
          <w:sz w:val="24"/>
          <w:szCs w:val="24"/>
          <w:lang w:val="ru-RU" w:eastAsia="zh-CN" w:bidi="ar-SA"/>
        </w:rPr>
      </w:pPr>
      <w:bookmarkStart w:id="28" w:name="_Toc10036"/>
      <w:r>
        <w:rPr>
          <w:rFonts w:hint="default" w:ascii="Times New Roman Regular" w:hAnsi="Times New Roman Regular" w:eastAsia="黑体" w:cs="Times New Roman Regular"/>
          <w:b w:val="0"/>
          <w:bCs/>
          <w:kern w:val="0"/>
          <w:sz w:val="24"/>
          <w:szCs w:val="24"/>
          <w:lang w:val="en-US" w:eastAsia="zh-CN" w:bidi="ar-SA"/>
        </w:rPr>
        <w:t>5.2</w:t>
      </w:r>
      <w:r>
        <w:rPr>
          <w:rFonts w:hint="default" w:ascii="Times New Roman Regular" w:hAnsi="Times New Roman Regular" w:eastAsia="黑体" w:cs="Times New Roman Regular"/>
          <w:b w:val="0"/>
          <w:bCs/>
          <w:kern w:val="0"/>
          <w:sz w:val="24"/>
          <w:szCs w:val="24"/>
          <w:lang w:val="ru-RU" w:eastAsia="zh-CN" w:bidi="ar-SA"/>
        </w:rPr>
        <w:t xml:space="preserve"> Теоретическая и прикладная значимость исследования</w:t>
      </w:r>
      <w:r>
        <w:rPr>
          <w:rFonts w:hint="default" w:ascii="Times New Roman Regular" w:hAnsi="Times New Roman Regular" w:eastAsia="黑体" w:cs="Times New Roman Regular"/>
          <w:b w:val="0"/>
          <w:bCs/>
          <w:kern w:val="0"/>
          <w:sz w:val="24"/>
          <w:szCs w:val="24"/>
          <w:lang w:val="en-US" w:eastAsia="zh-CN" w:bidi="ar-SA"/>
        </w:rPr>
        <w:commentReference w:id="20"/>
      </w:r>
      <w:bookmarkEnd w:id="28"/>
    </w:p>
    <w:p w14:paraId="32978BF1">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2"/>
        <w:rPr>
          <w:rFonts w:hint="default" w:ascii="Times New Roman Regular" w:hAnsi="Times New Roman Regular" w:eastAsia="黑体" w:cs="Times New Roman Regular"/>
          <w:b w:val="0"/>
          <w:bCs/>
          <w:kern w:val="0"/>
          <w:sz w:val="24"/>
          <w:szCs w:val="24"/>
          <w:lang w:val="ru-RU" w:eastAsia="zh-CN" w:bidi="ar-SA"/>
        </w:rPr>
      </w:pPr>
      <w:bookmarkStart w:id="29" w:name="_Toc32400"/>
      <w:r>
        <w:rPr>
          <w:rFonts w:hint="default" w:ascii="Times New Roman Regular" w:hAnsi="Times New Roman Regular" w:eastAsia="黑体" w:cs="Times New Roman Regular"/>
          <w:b w:val="0"/>
          <w:bCs/>
          <w:kern w:val="0"/>
          <w:sz w:val="24"/>
          <w:szCs w:val="24"/>
          <w:lang w:val="en-US" w:eastAsia="zh-CN" w:bidi="ar-SA"/>
        </w:rPr>
        <w:t>5.2.1</w:t>
      </w:r>
      <w:r>
        <w:rPr>
          <w:rFonts w:hint="default" w:ascii="Times New Roman Regular" w:hAnsi="Times New Roman Regular" w:eastAsia="黑体" w:cs="Times New Roman Regular"/>
          <w:b w:val="0"/>
          <w:bCs/>
          <w:kern w:val="0"/>
          <w:sz w:val="24"/>
          <w:szCs w:val="24"/>
          <w:lang w:val="ru-RU" w:eastAsia="zh-CN" w:bidi="ar-SA"/>
        </w:rPr>
        <w:t xml:space="preserve"> Теоретическая значимость исследования</w:t>
      </w:r>
      <w:bookmarkEnd w:id="29"/>
    </w:p>
    <w:p w14:paraId="69ADF079">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ru-RU" w:eastAsia="zh-CN"/>
        </w:rPr>
      </w:pPr>
      <w:r>
        <w:rPr>
          <w:rFonts w:hint="default" w:ascii="Times New Roman Regular" w:hAnsi="Times New Roman Regular" w:eastAsia="宋体" w:cs="Times New Roman Regular"/>
          <w:sz w:val="24"/>
          <w:szCs w:val="24"/>
          <w:lang w:val="ru-RU" w:eastAsia="zh-CN"/>
        </w:rPr>
        <w:t>Теоретическая значимость работы состоит в возможности расширить представление о паремийной картине мира за счет не освещенного ранее, но принципиально важного фрагмента, вербализующего стереотипные представления о поведении воспитанного/невоспитанного человека, и выявить в важной сфере человеческих и общественных отношений точки сближения и расхождения во взглядах на поведение человека и его оценках, обусловленные историческими и культурными условиями развития народа.</w:t>
      </w:r>
    </w:p>
    <w:p w14:paraId="7FEF8BF1">
      <w:pPr>
        <w:ind w:firstLine="480"/>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w:t>
      </w:r>
    </w:p>
    <w:p w14:paraId="6A8AEBEC">
      <w:pPr>
        <w:ind w:firstLine="480"/>
        <w:rPr>
          <w:rFonts w:hint="default" w:ascii="Times New Roman Regular" w:hAnsi="Times New Roman Regular" w:cs="Times New Roman Regular"/>
        </w:rPr>
      </w:pPr>
    </w:p>
    <w:p w14:paraId="67870CCE">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ind w:firstLine="465"/>
        <w:textAlignment w:val="auto"/>
        <w:outlineLvl w:val="2"/>
        <w:rPr>
          <w:rFonts w:hint="default" w:ascii="Times New Roman Regular" w:hAnsi="Times New Roman Regular" w:eastAsia="黑体" w:cs="Times New Roman Regular"/>
          <w:b w:val="0"/>
          <w:bCs/>
          <w:kern w:val="0"/>
          <w:sz w:val="24"/>
          <w:szCs w:val="24"/>
          <w:lang w:val="ru-RU" w:eastAsia="zh-CN" w:bidi="ar-SA"/>
        </w:rPr>
      </w:pPr>
      <w:bookmarkStart w:id="30" w:name="_Toc26308"/>
      <w:r>
        <w:rPr>
          <w:rFonts w:hint="default" w:ascii="Times New Roman Regular" w:hAnsi="Times New Roman Regular" w:eastAsia="黑体" w:cs="Times New Roman Regular"/>
          <w:b w:val="0"/>
          <w:bCs/>
          <w:kern w:val="0"/>
          <w:sz w:val="24"/>
          <w:szCs w:val="24"/>
          <w:lang w:val="en-US" w:eastAsia="zh-CN" w:bidi="ar-SA"/>
        </w:rPr>
        <w:t>5.2.</w:t>
      </w:r>
      <w:r>
        <w:rPr>
          <w:rFonts w:hint="default" w:ascii="Times New Roman Regular" w:hAnsi="Times New Roman Regular" w:eastAsia="黑体" w:cs="Times New Roman Regular"/>
          <w:b w:val="0"/>
          <w:bCs/>
          <w:kern w:val="0"/>
          <w:sz w:val="24"/>
          <w:szCs w:val="24"/>
          <w:lang w:val="ru-RU" w:eastAsia="zh-CN" w:bidi="ar-SA"/>
        </w:rPr>
        <w:t>2 Прикладная значимость исследования</w:t>
      </w:r>
      <w:bookmarkEnd w:id="30"/>
    </w:p>
    <w:p w14:paraId="7FAC7B75">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ru-RU" w:eastAsia="zh-CN"/>
        </w:rPr>
      </w:pPr>
      <w:r>
        <w:rPr>
          <w:rFonts w:hint="default" w:ascii="Times New Roman Regular" w:hAnsi="Times New Roman Regular" w:eastAsia="宋体" w:cs="Times New Roman Regular"/>
          <w:sz w:val="24"/>
          <w:szCs w:val="24"/>
          <w:lang w:val="ru-RU" w:eastAsia="zh-CN"/>
        </w:rPr>
        <w:t>Практическая значимость работы базируется на возможности использования ее результатов при чтении спецкурсов по паремиологии, лексикологии, фразеологии, проблемам межкультурной коммуникации, лингвокультурологии, в практике преподавания русского языка как иностранного в китайской аудитории, в двуязычной и учебной лексикографии.</w:t>
      </w:r>
    </w:p>
    <w:p w14:paraId="2FF25EA3">
      <w:pPr>
        <w:ind w:firstLine="480"/>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w:t>
      </w:r>
    </w:p>
    <w:p w14:paraId="3F2AE7CA">
      <w:pPr>
        <w:ind w:left="0" w:leftChars="0" w:firstLine="0" w:firstLineChars="0"/>
        <w:rPr>
          <w:rFonts w:hint="default" w:ascii="Times New Roman Regular" w:hAnsi="Times New Roman Regular" w:cs="Times New Roman Regular"/>
          <w:sz w:val="24"/>
          <w:szCs w:val="24"/>
          <w:lang w:val="en-US" w:eastAsia="zh-CN"/>
        </w:rPr>
      </w:pPr>
    </w:p>
    <w:p w14:paraId="601028C1">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both"/>
        <w:textAlignment w:val="auto"/>
        <w:outlineLvl w:val="0"/>
        <w:rPr>
          <w:rFonts w:hint="default" w:ascii="Times New Roman Regular" w:hAnsi="Times New Roman Regular" w:eastAsia="宋体" w:cs="Times New Roman Regular"/>
          <w:sz w:val="24"/>
          <w:szCs w:val="24"/>
          <w:lang w:val="ru-RU" w:eastAsia="zh-CN"/>
        </w:rPr>
      </w:pPr>
      <w:bookmarkStart w:id="31" w:name="_Toc3520"/>
      <w:r>
        <w:rPr>
          <w:rFonts w:hint="default" w:ascii="Times New Roman Regular" w:hAnsi="Times New Roman Regular" w:eastAsia="宋体" w:cs="Times New Roman Regular"/>
          <w:b/>
          <w:sz w:val="24"/>
          <w:lang w:val="ru-RU" w:eastAsia="zh-CN"/>
        </w:rPr>
        <w:t>Часть 6.</w:t>
      </w:r>
      <w:r>
        <w:rPr>
          <w:rFonts w:hint="default" w:ascii="Times New Roman Regular" w:hAnsi="Times New Roman Regular" w:eastAsia="宋体" w:cs="Times New Roman Regular"/>
          <w:b/>
          <w:sz w:val="24"/>
          <w:lang w:val="en-US" w:eastAsia="zh-CN"/>
        </w:rPr>
        <w:t xml:space="preserve"> </w:t>
      </w:r>
      <w:r>
        <w:rPr>
          <w:rFonts w:hint="default" w:ascii="Times New Roman Regular" w:hAnsi="Times New Roman Regular" w:eastAsia="宋体" w:cs="Times New Roman Regular"/>
          <w:b/>
          <w:sz w:val="24"/>
          <w:lang w:val="ru-RU" w:eastAsia="zh-CN"/>
        </w:rPr>
        <w:t>Основные этапы научного исследования</w:t>
      </w:r>
      <w:bookmarkEnd w:id="31"/>
      <w:r>
        <w:commentReference w:id="21"/>
      </w:r>
    </w:p>
    <w:p w14:paraId="683B8099">
      <w:pPr>
        <w:tabs>
          <w:tab w:val="left" w:pos="540"/>
        </w:tabs>
        <w:adjustRightInd w:val="0"/>
        <w:snapToGrid w:val="0"/>
        <w:spacing w:line="440" w:lineRule="exact"/>
        <w:ind w:firstLine="465"/>
        <w:rPr>
          <w:rFonts w:hint="default" w:ascii="Times New Roman Regular" w:hAnsi="Times New Roman Regular" w:cs="Times New Roman Regular"/>
          <w:sz w:val="24"/>
          <w:szCs w:val="24"/>
          <w:lang w:val="ru-RU" w:eastAsia="zh-CN"/>
        </w:rPr>
      </w:pPr>
      <w:r>
        <w:rPr>
          <w:rFonts w:hint="default" w:ascii="Times New Roman Regular" w:hAnsi="Times New Roman Regular" w:eastAsia="宋体" w:cs="Times New Roman Regular"/>
          <w:sz w:val="24"/>
          <w:szCs w:val="24"/>
          <w:lang w:val="ru-RU" w:eastAsia="zh-CN"/>
        </w:rPr>
        <w:t xml:space="preserve">Таблица 1. </w:t>
      </w:r>
      <w:r>
        <w:rPr>
          <w:rFonts w:hint="default" w:ascii="Times New Roman Regular" w:hAnsi="Times New Roman Regular" w:cs="Times New Roman Regular"/>
          <w:sz w:val="24"/>
          <w:szCs w:val="24"/>
          <w:lang w:val="ru-RU" w:eastAsia="zh-CN"/>
        </w:rPr>
        <w:t>Примерный план работы с указанием этапов и их сроков</w:t>
      </w:r>
    </w:p>
    <w:bookmarkEnd w:id="15"/>
    <w:bookmarkEnd w:id="16"/>
    <w:bookmarkEnd w:id="17"/>
    <w:bookmarkEnd w:id="18"/>
    <w:bookmarkEnd w:id="19"/>
    <w:bookmarkEnd w:id="20"/>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3880"/>
        <w:gridCol w:w="2253"/>
        <w:gridCol w:w="1820"/>
      </w:tblGrid>
      <w:tr w14:paraId="023F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vAlign w:val="center"/>
          </w:tcPr>
          <w:p w14:paraId="3304CEE5">
            <w:pPr>
              <w:tabs>
                <w:tab w:val="left" w:pos="540"/>
              </w:tabs>
              <w:adjustRightInd w:val="0"/>
              <w:snapToGrid w:val="0"/>
              <w:spacing w:line="440" w:lineRule="exact"/>
              <w:jc w:val="center"/>
              <w:rPr>
                <w:rFonts w:hint="default" w:ascii="Times New Roman Bold" w:hAnsi="Times New Roman Bold" w:eastAsia="宋体" w:cs="Times New Roman Bold"/>
                <w:b w:val="0"/>
                <w:bCs/>
                <w:sz w:val="24"/>
                <w:vertAlign w:val="baseline"/>
                <w:lang w:val="ru-RU" w:eastAsia="zh-CN"/>
              </w:rPr>
            </w:pPr>
            <w:bookmarkStart w:id="32" w:name="_Toc8336007"/>
            <w:bookmarkStart w:id="33" w:name="_Ref99987012"/>
            <w:bookmarkStart w:id="34" w:name="_Toc100060620"/>
            <w:bookmarkStart w:id="35" w:name="_Toc71128000"/>
            <w:r>
              <w:rPr>
                <w:rFonts w:hint="default" w:ascii="Times New Roman Bold" w:hAnsi="Times New Roman Bold" w:cs="Times New Roman Bold"/>
                <w:b w:val="0"/>
                <w:bCs/>
                <w:sz w:val="24"/>
                <w:vertAlign w:val="baseline"/>
                <w:lang w:val="ru-RU" w:eastAsia="zh-CN"/>
              </w:rPr>
              <w:t>№</w:t>
            </w:r>
          </w:p>
        </w:tc>
        <w:tc>
          <w:tcPr>
            <w:tcW w:w="3880" w:type="dxa"/>
            <w:vAlign w:val="center"/>
          </w:tcPr>
          <w:p w14:paraId="08DF9831">
            <w:pPr>
              <w:tabs>
                <w:tab w:val="left" w:pos="540"/>
              </w:tabs>
              <w:adjustRightInd w:val="0"/>
              <w:snapToGrid w:val="0"/>
              <w:spacing w:line="440" w:lineRule="exact"/>
              <w:jc w:val="center"/>
              <w:rPr>
                <w:rFonts w:hint="default" w:ascii="Times New Roman Bold" w:hAnsi="Times New Roman Bold" w:eastAsia="宋体" w:cs="Times New Roman Bold"/>
                <w:b/>
                <w:bCs w:val="0"/>
                <w:sz w:val="24"/>
                <w:vertAlign w:val="baseline"/>
                <w:lang w:val="ru-RU" w:eastAsia="zh-CN"/>
              </w:rPr>
            </w:pPr>
            <w:r>
              <w:rPr>
                <w:rFonts w:hint="default" w:ascii="Times New Roman Bold" w:hAnsi="Times New Roman Bold" w:cs="Times New Roman Bold"/>
                <w:b/>
                <w:bCs w:val="0"/>
                <w:sz w:val="24"/>
                <w:vertAlign w:val="baseline"/>
                <w:lang w:val="ru-RU" w:eastAsia="zh-CN"/>
              </w:rPr>
              <w:t>Наименование вида работы</w:t>
            </w:r>
          </w:p>
        </w:tc>
        <w:tc>
          <w:tcPr>
            <w:tcW w:w="2253" w:type="dxa"/>
            <w:vAlign w:val="center"/>
          </w:tcPr>
          <w:p w14:paraId="37F01C4F">
            <w:pPr>
              <w:tabs>
                <w:tab w:val="left" w:pos="540"/>
              </w:tabs>
              <w:adjustRightInd w:val="0"/>
              <w:snapToGrid w:val="0"/>
              <w:spacing w:line="440" w:lineRule="exact"/>
              <w:jc w:val="center"/>
              <w:rPr>
                <w:rFonts w:hint="default" w:ascii="Times New Roman Bold" w:hAnsi="Times New Roman Bold" w:eastAsia="宋体" w:cs="Times New Roman Bold"/>
                <w:b/>
                <w:bCs w:val="0"/>
                <w:sz w:val="24"/>
                <w:vertAlign w:val="baseline"/>
                <w:lang w:val="ru-RU" w:eastAsia="zh-CN"/>
              </w:rPr>
            </w:pPr>
            <w:r>
              <w:rPr>
                <w:rFonts w:hint="default" w:ascii="Times New Roman Bold" w:hAnsi="Times New Roman Bold" w:cs="Times New Roman Bold"/>
                <w:b/>
                <w:bCs w:val="0"/>
                <w:sz w:val="24"/>
                <w:vertAlign w:val="baseline"/>
                <w:lang w:val="ru-RU" w:eastAsia="zh-CN"/>
              </w:rPr>
              <w:t>Срок выполнения</w:t>
            </w:r>
          </w:p>
        </w:tc>
        <w:tc>
          <w:tcPr>
            <w:tcW w:w="1820" w:type="dxa"/>
            <w:vAlign w:val="center"/>
          </w:tcPr>
          <w:p w14:paraId="0FF6EB67">
            <w:pPr>
              <w:tabs>
                <w:tab w:val="left" w:pos="540"/>
              </w:tabs>
              <w:adjustRightInd w:val="0"/>
              <w:snapToGrid w:val="0"/>
              <w:spacing w:line="440" w:lineRule="exact"/>
              <w:jc w:val="center"/>
              <w:rPr>
                <w:rFonts w:hint="default" w:ascii="Times New Roman Bold" w:hAnsi="Times New Roman Bold" w:eastAsia="宋体" w:cs="Times New Roman Bold"/>
                <w:b/>
                <w:bCs w:val="0"/>
                <w:sz w:val="24"/>
                <w:vertAlign w:val="baseline"/>
                <w:lang w:val="ru-RU" w:eastAsia="zh-CN"/>
              </w:rPr>
            </w:pPr>
            <w:r>
              <w:rPr>
                <w:rFonts w:hint="default" w:ascii="Times New Roman Bold" w:hAnsi="Times New Roman Bold" w:cs="Times New Roman Bold"/>
                <w:b/>
                <w:bCs w:val="0"/>
                <w:sz w:val="24"/>
                <w:vertAlign w:val="baseline"/>
                <w:lang w:val="ru-RU" w:eastAsia="zh-CN"/>
              </w:rPr>
              <w:t>Отметка научного руководителя о выполнении</w:t>
            </w:r>
          </w:p>
        </w:tc>
      </w:tr>
      <w:tr w14:paraId="7541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7F7E68A5">
            <w:pPr>
              <w:tabs>
                <w:tab w:val="left" w:pos="540"/>
              </w:tabs>
              <w:adjustRightInd w:val="0"/>
              <w:snapToGrid w:val="0"/>
              <w:spacing w:line="440" w:lineRule="exact"/>
              <w:jc w:val="center"/>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1</w:t>
            </w:r>
          </w:p>
        </w:tc>
        <w:tc>
          <w:tcPr>
            <w:tcW w:w="3880" w:type="dxa"/>
          </w:tcPr>
          <w:p w14:paraId="5D4A34C4">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 xml:space="preserve">Выбор научного руководителя и темы диссертации. </w:t>
            </w:r>
          </w:p>
        </w:tc>
        <w:tc>
          <w:tcPr>
            <w:tcW w:w="2253" w:type="dxa"/>
          </w:tcPr>
          <w:p w14:paraId="29B8450F">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4045103B">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r w14:paraId="3D124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6D8BAA4C">
            <w:pPr>
              <w:tabs>
                <w:tab w:val="left" w:pos="540"/>
              </w:tabs>
              <w:adjustRightInd w:val="0"/>
              <w:snapToGrid w:val="0"/>
              <w:spacing w:line="440" w:lineRule="exact"/>
              <w:jc w:val="center"/>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2</w:t>
            </w:r>
          </w:p>
        </w:tc>
        <w:tc>
          <w:tcPr>
            <w:tcW w:w="3880" w:type="dxa"/>
          </w:tcPr>
          <w:p w14:paraId="2A5B8BAD">
            <w:pPr>
              <w:tabs>
                <w:tab w:val="left" w:pos="540"/>
              </w:tabs>
              <w:adjustRightInd w:val="0"/>
              <w:snapToGrid w:val="0"/>
              <w:spacing w:line="440" w:lineRule="exact"/>
              <w:jc w:val="left"/>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Изучение литературы по теме.</w:t>
            </w:r>
          </w:p>
          <w:p w14:paraId="23627A49">
            <w:pPr>
              <w:tabs>
                <w:tab w:val="left" w:pos="540"/>
              </w:tabs>
              <w:adjustRightInd w:val="0"/>
              <w:snapToGrid w:val="0"/>
              <w:spacing w:line="440" w:lineRule="exact"/>
              <w:jc w:val="left"/>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Составление списка библиографических источников.</w:t>
            </w:r>
          </w:p>
          <w:p w14:paraId="54FE4C4C">
            <w:pPr>
              <w:tabs>
                <w:tab w:val="left" w:pos="540"/>
              </w:tabs>
              <w:adjustRightInd w:val="0"/>
              <w:snapToGrid w:val="0"/>
              <w:spacing w:line="440" w:lineRule="exact"/>
              <w:jc w:val="left"/>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Отбор и систематизация материала.</w:t>
            </w:r>
          </w:p>
          <w:p w14:paraId="3B7836CF">
            <w:pPr>
              <w:tabs>
                <w:tab w:val="left" w:pos="540"/>
              </w:tabs>
              <w:adjustRightInd w:val="0"/>
              <w:snapToGrid w:val="0"/>
              <w:spacing w:line="440" w:lineRule="exact"/>
              <w:jc w:val="left"/>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Уточнение цели, задач, определение комп</w:t>
            </w:r>
            <w:r>
              <w:rPr>
                <w:rFonts w:hint="default" w:cs="Times New Roman"/>
                <w:b w:val="0"/>
                <w:bCs/>
                <w:sz w:val="24"/>
                <w:vertAlign w:val="baseline"/>
                <w:lang w:val="ru-RU" w:eastAsia="zh-CN"/>
              </w:rPr>
              <w:t>о</w:t>
            </w:r>
            <w:r>
              <w:rPr>
                <w:rFonts w:hint="default" w:ascii="Times New Roman" w:hAnsi="Times New Roman" w:cs="Times New Roman"/>
                <w:b w:val="0"/>
                <w:bCs/>
                <w:sz w:val="24"/>
                <w:vertAlign w:val="baseline"/>
                <w:lang w:val="ru-RU" w:eastAsia="zh-CN"/>
              </w:rPr>
              <w:t>зи</w:t>
            </w:r>
            <w:r>
              <w:rPr>
                <w:rFonts w:hint="default" w:cs="Times New Roman"/>
                <w:b w:val="0"/>
                <w:bCs/>
                <w:sz w:val="24"/>
                <w:vertAlign w:val="baseline"/>
                <w:lang w:val="ru-RU" w:eastAsia="zh-CN"/>
              </w:rPr>
              <w:t>ци</w:t>
            </w:r>
            <w:r>
              <w:rPr>
                <w:rFonts w:hint="default" w:ascii="Times New Roman" w:hAnsi="Times New Roman" w:cs="Times New Roman"/>
                <w:b w:val="0"/>
                <w:bCs/>
                <w:sz w:val="24"/>
                <w:vertAlign w:val="baseline"/>
                <w:lang w:val="ru-RU" w:eastAsia="zh-CN"/>
              </w:rPr>
              <w:t xml:space="preserve">и диссертации. </w:t>
            </w:r>
          </w:p>
        </w:tc>
        <w:tc>
          <w:tcPr>
            <w:tcW w:w="2253" w:type="dxa"/>
          </w:tcPr>
          <w:p w14:paraId="7B3FEDD8">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0FF23E1A">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r w14:paraId="089F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62106341">
            <w:pPr>
              <w:tabs>
                <w:tab w:val="left" w:pos="540"/>
              </w:tabs>
              <w:adjustRightInd w:val="0"/>
              <w:snapToGrid w:val="0"/>
              <w:spacing w:line="440" w:lineRule="exact"/>
              <w:jc w:val="center"/>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3</w:t>
            </w:r>
          </w:p>
        </w:tc>
        <w:tc>
          <w:tcPr>
            <w:tcW w:w="3880" w:type="dxa"/>
          </w:tcPr>
          <w:p w14:paraId="68354EB1">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Написание текста диссертации, сдача первого варианта научному руководителю.</w:t>
            </w:r>
          </w:p>
        </w:tc>
        <w:tc>
          <w:tcPr>
            <w:tcW w:w="2253" w:type="dxa"/>
          </w:tcPr>
          <w:p w14:paraId="4AA92F63">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12148DD3">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r w14:paraId="23DB8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7FEEBB72">
            <w:pPr>
              <w:tabs>
                <w:tab w:val="left" w:pos="540"/>
              </w:tabs>
              <w:adjustRightInd w:val="0"/>
              <w:snapToGrid w:val="0"/>
              <w:spacing w:line="440" w:lineRule="exact"/>
              <w:jc w:val="center"/>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4</w:t>
            </w:r>
          </w:p>
        </w:tc>
        <w:tc>
          <w:tcPr>
            <w:tcW w:w="3880" w:type="dxa"/>
          </w:tcPr>
          <w:p w14:paraId="5034D108">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Внесение необходимых исправлений, доработка текста и оформления диссертации.</w:t>
            </w:r>
          </w:p>
        </w:tc>
        <w:tc>
          <w:tcPr>
            <w:tcW w:w="2253" w:type="dxa"/>
          </w:tcPr>
          <w:p w14:paraId="7643B3BB">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7D227FF4">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r w14:paraId="15D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593C5515">
            <w:pPr>
              <w:tabs>
                <w:tab w:val="left" w:pos="540"/>
              </w:tabs>
              <w:adjustRightInd w:val="0"/>
              <w:snapToGrid w:val="0"/>
              <w:spacing w:line="440" w:lineRule="exact"/>
              <w:jc w:val="center"/>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5</w:t>
            </w:r>
          </w:p>
        </w:tc>
        <w:tc>
          <w:tcPr>
            <w:tcW w:w="3880" w:type="dxa"/>
          </w:tcPr>
          <w:p w14:paraId="662A4D3C">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Сдача завершенного текста работы.</w:t>
            </w:r>
          </w:p>
        </w:tc>
        <w:tc>
          <w:tcPr>
            <w:tcW w:w="2253" w:type="dxa"/>
          </w:tcPr>
          <w:p w14:paraId="3BA8DBB6">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3804F893">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r w14:paraId="0898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dxa"/>
          </w:tcPr>
          <w:p w14:paraId="7B996996">
            <w:pPr>
              <w:tabs>
                <w:tab w:val="left" w:pos="540"/>
              </w:tabs>
              <w:adjustRightInd w:val="0"/>
              <w:snapToGrid w:val="0"/>
              <w:spacing w:line="440" w:lineRule="exact"/>
              <w:jc w:val="center"/>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6</w:t>
            </w:r>
          </w:p>
        </w:tc>
        <w:tc>
          <w:tcPr>
            <w:tcW w:w="3880" w:type="dxa"/>
          </w:tcPr>
          <w:p w14:paraId="72641642">
            <w:pPr>
              <w:tabs>
                <w:tab w:val="left" w:pos="540"/>
              </w:tabs>
              <w:adjustRightInd w:val="0"/>
              <w:snapToGrid w:val="0"/>
              <w:spacing w:line="440" w:lineRule="exact"/>
              <w:jc w:val="left"/>
              <w:rPr>
                <w:rFonts w:hint="default" w:ascii="Times New Roman" w:hAnsi="Times New Roman" w:cs="Times New Roman"/>
                <w:b w:val="0"/>
                <w:bCs/>
                <w:sz w:val="24"/>
                <w:vertAlign w:val="baseline"/>
                <w:lang w:val="ru-RU" w:eastAsia="zh-CN"/>
              </w:rPr>
            </w:pPr>
            <w:r>
              <w:rPr>
                <w:rFonts w:hint="default" w:ascii="Times New Roman" w:hAnsi="Times New Roman" w:cs="Times New Roman"/>
                <w:b w:val="0"/>
                <w:bCs/>
                <w:sz w:val="24"/>
                <w:vertAlign w:val="baseline"/>
                <w:lang w:val="ru-RU" w:eastAsia="zh-CN"/>
              </w:rPr>
              <w:t>Подготовка к защите</w:t>
            </w:r>
            <w:r>
              <w:rPr>
                <w:rFonts w:hint="default" w:cs="Times New Roman"/>
                <w:b w:val="0"/>
                <w:bCs/>
                <w:sz w:val="24"/>
                <w:vertAlign w:val="baseline"/>
                <w:lang w:val="ru-RU" w:eastAsia="zh-CN"/>
              </w:rPr>
              <w:t>.</w:t>
            </w:r>
          </w:p>
        </w:tc>
        <w:tc>
          <w:tcPr>
            <w:tcW w:w="2253" w:type="dxa"/>
          </w:tcPr>
          <w:p w14:paraId="6AB7982E">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c>
          <w:tcPr>
            <w:tcW w:w="1820" w:type="dxa"/>
          </w:tcPr>
          <w:p w14:paraId="1B5E24C3">
            <w:pPr>
              <w:tabs>
                <w:tab w:val="left" w:pos="540"/>
              </w:tabs>
              <w:adjustRightInd w:val="0"/>
              <w:snapToGrid w:val="0"/>
              <w:spacing w:line="440" w:lineRule="exact"/>
              <w:jc w:val="left"/>
              <w:rPr>
                <w:rFonts w:hint="default" w:ascii="Times New Roman" w:hAnsi="Times New Roman" w:eastAsia="宋体" w:cs="Times New Roman"/>
                <w:b w:val="0"/>
                <w:bCs/>
                <w:sz w:val="24"/>
                <w:vertAlign w:val="baseline"/>
                <w:lang w:val="ru-RU" w:eastAsia="zh-CN"/>
              </w:rPr>
            </w:pPr>
          </w:p>
        </w:tc>
      </w:tr>
    </w:tbl>
    <w:p w14:paraId="5364C983">
      <w:pPr>
        <w:tabs>
          <w:tab w:val="left" w:pos="540"/>
        </w:tabs>
        <w:adjustRightInd w:val="0"/>
        <w:snapToGrid w:val="0"/>
        <w:spacing w:line="440" w:lineRule="exact"/>
        <w:jc w:val="both"/>
        <w:rPr>
          <w:rFonts w:hint="default" w:ascii="Times New Roman Regular" w:hAnsi="Times New Roman Regular" w:eastAsia="宋体" w:cs="Times New Roman Regular"/>
          <w:b/>
          <w:sz w:val="24"/>
          <w:lang w:val="ru-RU" w:eastAsia="zh-CN"/>
        </w:rPr>
      </w:pPr>
    </w:p>
    <w:p w14:paraId="702F0243">
      <w:pPr>
        <w:keepNext w:val="0"/>
        <w:keepLines w:val="0"/>
        <w:pageBreakBefore w:val="0"/>
        <w:widowControl w:val="0"/>
        <w:tabs>
          <w:tab w:val="left" w:pos="540"/>
        </w:tabs>
        <w:kinsoku/>
        <w:wordWrap/>
        <w:overflowPunct/>
        <w:topLinePunct w:val="0"/>
        <w:autoSpaceDE/>
        <w:autoSpaceDN/>
        <w:bidi w:val="0"/>
        <w:adjustRightInd w:val="0"/>
        <w:snapToGrid w:val="0"/>
        <w:spacing w:line="440" w:lineRule="exact"/>
        <w:jc w:val="center"/>
        <w:textAlignment w:val="auto"/>
        <w:outlineLvl w:val="0"/>
        <w:rPr>
          <w:rFonts w:hint="default" w:ascii="Times New Roman Regular" w:hAnsi="Times New Roman Regular" w:eastAsia="宋体" w:cs="Times New Roman Regular"/>
          <w:b/>
          <w:sz w:val="24"/>
          <w:lang w:val="ru-RU" w:eastAsia="zh-CN"/>
        </w:rPr>
      </w:pPr>
      <w:bookmarkStart w:id="36" w:name="_Toc11851"/>
      <w:commentRangeStart w:id="22"/>
      <w:r>
        <w:rPr>
          <w:rFonts w:hint="default" w:ascii="Times New Roman Regular" w:hAnsi="Times New Roman Regular" w:eastAsia="宋体" w:cs="Times New Roman Regular"/>
          <w:b/>
          <w:sz w:val="24"/>
          <w:lang w:val="ru-RU" w:eastAsia="zh-CN"/>
        </w:rPr>
        <w:t>Список литературы</w:t>
      </w:r>
      <w:r>
        <w:commentReference w:id="23"/>
      </w:r>
      <w:commentRangeEnd w:id="22"/>
      <w:commentRangeEnd w:id="23"/>
      <w:r>
        <w:rPr>
          <w:rFonts w:hint="default" w:ascii="Times New Roman Regular" w:hAnsi="Times New Roman Regular" w:eastAsia="宋体" w:cs="Times New Roman Regular"/>
          <w:b/>
          <w:sz w:val="24"/>
          <w:lang w:val="ru-RU" w:eastAsia="zh-CN"/>
        </w:rPr>
        <w:commentReference w:id="22"/>
      </w:r>
      <w:bookmarkEnd w:id="32"/>
      <w:bookmarkEnd w:id="33"/>
      <w:bookmarkEnd w:id="34"/>
      <w:bookmarkEnd w:id="35"/>
      <w:bookmarkEnd w:id="36"/>
    </w:p>
    <w:p w14:paraId="7BDA5148">
      <w:pPr>
        <w:spacing w:line="360" w:lineRule="auto"/>
        <w:ind w:left="0" w:leftChars="0" w:firstLine="0" w:firstLineChars="0"/>
        <w:rPr>
          <w:sz w:val="24"/>
        </w:rPr>
      </w:pPr>
      <w:r>
        <w:rPr>
          <w:rFonts w:hint="eastAsia"/>
          <w:sz w:val="24"/>
        </w:rPr>
        <w:t>参考文献以作者姓氏的字母顺序排列，如是同一作者，则按照出版时间的先后顺序排列。</w:t>
      </w:r>
      <w:r>
        <w:commentReference w:id="24"/>
      </w:r>
    </w:p>
    <w:p w14:paraId="50F74D26">
      <w:pPr>
        <w:tabs>
          <w:tab w:val="left" w:pos="709"/>
        </w:tabs>
        <w:spacing w:line="360" w:lineRule="auto"/>
        <w:rPr>
          <w:rFonts w:hint="eastAsia"/>
          <w:sz w:val="24"/>
        </w:rPr>
      </w:pPr>
      <w:r>
        <w:rPr>
          <w:rFonts w:hint="eastAsia" w:ascii="Minion Pro" w:hAnsi="Minion Pro"/>
          <w:b/>
          <w:color w:val="FF0000"/>
          <w:sz w:val="22"/>
        </w:rPr>
        <w:t>一、专著</w:t>
      </w:r>
      <w:r>
        <w:rPr>
          <w:rFonts w:hint="eastAsia" w:ascii="Minion Pro" w:hAnsi="Minion Pro" w:eastAsia="宋体"/>
          <w:b/>
          <w:color w:val="FF0000"/>
          <w:sz w:val="22"/>
          <w:lang w:eastAsia="zh-CN"/>
        </w:rPr>
        <w:t>，</w:t>
      </w:r>
      <w:r>
        <w:rPr>
          <w:rFonts w:hint="eastAsia" w:ascii="Minion Pro" w:hAnsi="Minion Pro" w:eastAsia="宋体"/>
          <w:b/>
          <w:color w:val="FF0000"/>
          <w:sz w:val="22"/>
          <w:lang w:val="en-US" w:eastAsia="zh-CN"/>
        </w:rPr>
        <w:t>例如</w:t>
      </w:r>
      <w:r>
        <w:rPr>
          <w:rFonts w:hint="eastAsia" w:ascii="Minion Pro" w:hAnsi="Minion Pro"/>
          <w:b/>
          <w:color w:val="FF0000"/>
          <w:sz w:val="22"/>
        </w:rPr>
        <w:t>：</w:t>
      </w:r>
      <w:r>
        <w:commentReference w:id="25"/>
      </w:r>
      <w:r>
        <w:rPr>
          <w:rFonts w:hint="eastAsia"/>
          <w:sz w:val="24"/>
        </w:rPr>
        <w:t xml:space="preserve"> </w:t>
      </w:r>
    </w:p>
    <w:p w14:paraId="3DA89D15">
      <w:pPr>
        <w:tabs>
          <w:tab w:val="left" w:pos="540"/>
        </w:tabs>
        <w:adjustRightInd w:val="0"/>
        <w:snapToGrid w:val="0"/>
        <w:spacing w:line="440" w:lineRule="exact"/>
        <w:ind w:firstLine="465"/>
        <w:rPr>
          <w:rFonts w:hint="default" w:ascii="Times New Roman Regular" w:hAnsi="Times New Roman Regular" w:cs="Times New Roman Regular"/>
          <w:sz w:val="24"/>
        </w:rPr>
      </w:pPr>
      <w:r>
        <w:rPr>
          <w:rFonts w:hint="default" w:ascii="Times New Roman Regular" w:hAnsi="Times New Roman Regular" w:eastAsia="宋体" w:cs="Times New Roman Regular"/>
          <w:i/>
          <w:iCs/>
          <w:sz w:val="24"/>
          <w:szCs w:val="24"/>
          <w:lang w:val="en-US" w:eastAsia="zh-CN"/>
        </w:rPr>
        <w:t>Апресян, Р.Г.</w:t>
      </w:r>
      <w:r>
        <w:rPr>
          <w:rFonts w:hint="default" w:ascii="Times New Roman Regular" w:hAnsi="Times New Roman Regular" w:eastAsia="宋体" w:cs="Times New Roman Regular"/>
          <w:sz w:val="24"/>
          <w:szCs w:val="24"/>
          <w:lang w:val="en-US" w:eastAsia="zh-CN"/>
        </w:rPr>
        <w:t xml:space="preserve"> Идея морали и базовые нормативно-этические программы. – М.: ИФ РАН, 1995. – 353 с</w:t>
      </w:r>
    </w:p>
    <w:p w14:paraId="5871819B">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王勤</w:t>
      </w:r>
      <w:r>
        <w:rPr>
          <w:rFonts w:hint="default" w:ascii="Times New Roman Regular" w:hAnsi="Times New Roman Regular" w:eastAsia="宋体" w:cs="Times New Roman Regular"/>
          <w:sz w:val="24"/>
          <w:szCs w:val="24"/>
          <w:lang w:val="en-US" w:eastAsia="zh-CN"/>
        </w:rPr>
        <w:t>. 谚语歇后语概论. 湖南人民出版社, 1980 年 193 页. (Ван, Цинь.</w:t>
      </w:r>
    </w:p>
    <w:p w14:paraId="01D76738">
      <w:pPr>
        <w:tabs>
          <w:tab w:val="left" w:pos="540"/>
        </w:tabs>
        <w:adjustRightInd w:val="0"/>
        <w:snapToGrid w:val="0"/>
        <w:spacing w:line="440" w:lineRule="exact"/>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sz w:val="24"/>
          <w:szCs w:val="24"/>
          <w:lang w:val="en-US" w:eastAsia="zh-CN"/>
        </w:rPr>
        <w:t>Общий обзор: пословицы и недомолвки / Ван Цинь. – Чанша: Народное издательство Хунань, 1980. – 193 с.).</w:t>
      </w:r>
    </w:p>
    <w:p w14:paraId="23D245C1">
      <w:pPr>
        <w:tabs>
          <w:tab w:val="left" w:pos="540"/>
        </w:tabs>
        <w:adjustRightInd w:val="0"/>
        <w:snapToGrid w:val="0"/>
        <w:spacing w:line="440" w:lineRule="exact"/>
        <w:rPr>
          <w:rFonts w:hint="eastAsia" w:eastAsia="宋体"/>
          <w:sz w:val="24"/>
          <w:szCs w:val="24"/>
          <w:lang w:val="en-US" w:eastAsia="zh-CN"/>
        </w:rPr>
      </w:pPr>
    </w:p>
    <w:p w14:paraId="0A9653C3">
      <w:pPr>
        <w:tabs>
          <w:tab w:val="left" w:pos="709"/>
        </w:tabs>
        <w:spacing w:line="360" w:lineRule="auto"/>
        <w:rPr>
          <w:rFonts w:hint="default" w:ascii="Minion Pro" w:hAnsi="Minion Pro" w:eastAsia="宋体"/>
          <w:b/>
          <w:color w:val="FF0000"/>
          <w:sz w:val="22"/>
          <w:lang w:val="en-US" w:eastAsia="zh-CN"/>
        </w:rPr>
      </w:pPr>
      <w:r>
        <w:rPr>
          <w:rFonts w:hint="eastAsia" w:ascii="Minion Pro" w:hAnsi="Minion Pro"/>
          <w:b/>
          <w:color w:val="FF0000"/>
          <w:sz w:val="22"/>
        </w:rPr>
        <w:t>二、论文集中析出文</w:t>
      </w:r>
      <w:r>
        <w:rPr>
          <w:rFonts w:hint="eastAsia" w:ascii="Minion Pro" w:hAnsi="Minion Pro" w:eastAsia="宋体"/>
          <w:b/>
          <w:color w:val="FF0000"/>
          <w:sz w:val="22"/>
        </w:rPr>
        <w:t>章</w:t>
      </w:r>
      <w:r>
        <w:rPr>
          <w:rFonts w:hint="eastAsia" w:ascii="Minion Pro" w:hAnsi="Minion Pro" w:eastAsia="宋体"/>
          <w:b/>
          <w:color w:val="FF0000"/>
          <w:sz w:val="22"/>
          <w:lang w:eastAsia="zh-CN"/>
        </w:rPr>
        <w:t>，</w:t>
      </w:r>
      <w:r>
        <w:rPr>
          <w:rFonts w:hint="eastAsia" w:ascii="Minion Pro" w:hAnsi="Minion Pro" w:eastAsia="宋体"/>
          <w:b/>
          <w:color w:val="FF0000"/>
          <w:sz w:val="22"/>
          <w:lang w:val="en-US" w:eastAsia="zh-CN"/>
        </w:rPr>
        <w:t>例如：</w:t>
      </w:r>
      <w:r>
        <w:commentReference w:id="26"/>
      </w:r>
    </w:p>
    <w:p w14:paraId="6E9A5609">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Николаева, Т.М.</w:t>
      </w:r>
      <w:r>
        <w:rPr>
          <w:rFonts w:hint="default" w:ascii="Times New Roman Regular" w:hAnsi="Times New Roman Regular" w:eastAsia="宋体" w:cs="Times New Roman Regular"/>
          <w:sz w:val="24"/>
          <w:szCs w:val="24"/>
          <w:lang w:val="en-US" w:eastAsia="zh-CN"/>
        </w:rPr>
        <w:t xml:space="preserve"> «Модели мира» в грамматике паремий // Филологический сборник (К 100-летию со дня рождения акад. В.В. Виноградова). – М., 1995. – С. 316-325. </w:t>
      </w:r>
    </w:p>
    <w:p w14:paraId="0487FCAF">
      <w:pPr>
        <w:tabs>
          <w:tab w:val="left" w:pos="709"/>
        </w:tabs>
        <w:spacing w:line="360" w:lineRule="auto"/>
        <w:rPr>
          <w:rFonts w:hint="eastAsia" w:ascii="Minion Pro" w:hAnsi="Minion Pro"/>
          <w:b/>
          <w:color w:val="FF0000"/>
          <w:sz w:val="22"/>
        </w:rPr>
      </w:pPr>
    </w:p>
    <w:p w14:paraId="06975B11">
      <w:pPr>
        <w:tabs>
          <w:tab w:val="left" w:pos="709"/>
        </w:tabs>
        <w:spacing w:line="360" w:lineRule="auto"/>
        <w:rPr>
          <w:rFonts w:hint="eastAsia" w:ascii="Minion Pro" w:hAnsi="Minion Pro"/>
          <w:b/>
          <w:color w:val="FF0000"/>
          <w:sz w:val="22"/>
        </w:rPr>
      </w:pPr>
      <w:r>
        <w:rPr>
          <w:rFonts w:hint="eastAsia" w:ascii="Minion Pro" w:hAnsi="Minion Pro"/>
          <w:b/>
          <w:color w:val="FF0000"/>
          <w:sz w:val="22"/>
        </w:rPr>
        <w:t>三、期刊论文</w:t>
      </w:r>
      <w:r>
        <w:rPr>
          <w:rFonts w:hint="eastAsia" w:ascii="Minion Pro" w:hAnsi="Minion Pro" w:eastAsia="宋体"/>
          <w:b/>
          <w:color w:val="FF0000"/>
          <w:sz w:val="22"/>
          <w:lang w:eastAsia="zh-CN"/>
        </w:rPr>
        <w:t>，</w:t>
      </w:r>
      <w:r>
        <w:rPr>
          <w:rFonts w:hint="eastAsia" w:ascii="Minion Pro" w:hAnsi="Minion Pro" w:eastAsia="宋体"/>
          <w:b/>
          <w:color w:val="FF0000"/>
          <w:sz w:val="22"/>
          <w:lang w:val="en-US" w:eastAsia="zh-CN"/>
        </w:rPr>
        <w:t>例如：</w:t>
      </w:r>
      <w:r>
        <w:commentReference w:id="27"/>
      </w:r>
    </w:p>
    <w:p w14:paraId="08098D81">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ru-RU" w:eastAsia="zh-CN"/>
        </w:rPr>
      </w:pPr>
      <w:r>
        <w:rPr>
          <w:rFonts w:hint="default" w:ascii="Times New Roman Regular" w:hAnsi="Times New Roman Regular" w:eastAsia="宋体" w:cs="Times New Roman Regular"/>
          <w:i/>
          <w:iCs/>
          <w:color w:val="000000"/>
          <w:kern w:val="0"/>
          <w:sz w:val="24"/>
          <w:szCs w:val="24"/>
          <w:lang w:val="en-US" w:eastAsia="zh-CN" w:bidi="ar"/>
        </w:rPr>
        <w:t xml:space="preserve">Абакумова, О.Б. </w:t>
      </w:r>
      <w:r>
        <w:rPr>
          <w:rFonts w:hint="default" w:ascii="Times New Roman Regular" w:hAnsi="Times New Roman Regular" w:eastAsia="宋体" w:cs="Times New Roman Regular"/>
          <w:sz w:val="24"/>
          <w:szCs w:val="24"/>
          <w:lang w:val="en-US" w:eastAsia="zh-CN"/>
        </w:rPr>
        <w:t>Пословичные концепты и паремический дискурс //</w:t>
      </w:r>
    </w:p>
    <w:p w14:paraId="4E22DC27">
      <w:pPr>
        <w:tabs>
          <w:tab w:val="left" w:pos="540"/>
        </w:tabs>
        <w:adjustRightInd w:val="0"/>
        <w:snapToGrid w:val="0"/>
        <w:spacing w:line="440" w:lineRule="exact"/>
        <w:rPr>
          <w:rFonts w:hint="default" w:ascii="Times New Roman Regular" w:hAnsi="Times New Roman Regular" w:eastAsia="宋体" w:cs="Times New Roman Regular"/>
          <w:sz w:val="24"/>
          <w:szCs w:val="24"/>
          <w:lang w:val="ru-RU" w:eastAsia="zh-CN"/>
        </w:rPr>
      </w:pPr>
      <w:r>
        <w:rPr>
          <w:rFonts w:hint="default" w:ascii="Times New Roman Regular" w:hAnsi="Times New Roman Regular" w:eastAsia="宋体" w:cs="Times New Roman Regular"/>
          <w:sz w:val="24"/>
          <w:szCs w:val="24"/>
          <w:lang w:val="en-US" w:eastAsia="zh-CN"/>
        </w:rPr>
        <w:t>Учен. зап. Казан. ун-та. Сер. Гуманит. науки. 2011. №6. – С. 128-139.</w:t>
      </w:r>
    </w:p>
    <w:p w14:paraId="02327B92">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王勤</w:t>
      </w:r>
      <w:r>
        <w:rPr>
          <w:rFonts w:hint="default" w:ascii="Times New Roman Regular" w:hAnsi="Times New Roman Regular" w:eastAsia="宋体" w:cs="Times New Roman Regular"/>
          <w:sz w:val="24"/>
          <w:szCs w:val="24"/>
          <w:lang w:val="en-US" w:eastAsia="zh-CN"/>
        </w:rPr>
        <w:t>. 俗语的性质和范围. 湘潭大学学报. 1990 年第四期 107-111 页 . (Ван, Цинь. Характер и границы поговорки // Газета Сянтаньского университета, 1990. № 4. – С.107-111).</w:t>
      </w:r>
    </w:p>
    <w:p w14:paraId="6AA46A09">
      <w:pPr>
        <w:tabs>
          <w:tab w:val="left" w:pos="540"/>
        </w:tabs>
        <w:adjustRightInd w:val="0"/>
        <w:snapToGrid w:val="0"/>
        <w:spacing w:line="440" w:lineRule="exact"/>
        <w:ind w:firstLine="465"/>
        <w:rPr>
          <w:rFonts w:hint="default" w:eastAsia="宋体"/>
          <w:sz w:val="24"/>
          <w:szCs w:val="24"/>
          <w:lang w:val="en-US" w:eastAsia="zh-CN"/>
        </w:rPr>
      </w:pPr>
    </w:p>
    <w:p w14:paraId="7C1A39DE">
      <w:pPr>
        <w:tabs>
          <w:tab w:val="left" w:pos="709"/>
        </w:tabs>
        <w:spacing w:line="360" w:lineRule="auto"/>
        <w:rPr>
          <w:rFonts w:hint="eastAsia"/>
          <w:sz w:val="24"/>
        </w:rPr>
      </w:pPr>
      <w:r>
        <w:rPr>
          <w:rFonts w:hint="eastAsia" w:ascii="Minion Pro" w:hAnsi="Minion Pro"/>
          <w:b/>
          <w:color w:val="FF0000"/>
          <w:sz w:val="22"/>
        </w:rPr>
        <w:t>四、学位论文</w:t>
      </w:r>
      <w:r>
        <w:rPr>
          <w:rFonts w:hint="eastAsia" w:ascii="Minion Pro" w:hAnsi="Minion Pro" w:eastAsia="宋体"/>
          <w:b/>
          <w:color w:val="FF0000"/>
          <w:sz w:val="22"/>
          <w:lang w:eastAsia="zh-CN"/>
        </w:rPr>
        <w:t>，</w:t>
      </w:r>
      <w:r>
        <w:rPr>
          <w:rFonts w:hint="eastAsia" w:ascii="Minion Pro" w:hAnsi="Minion Pro" w:eastAsia="宋体"/>
          <w:b/>
          <w:color w:val="FF0000"/>
          <w:sz w:val="22"/>
          <w:lang w:val="en-US" w:eastAsia="zh-CN"/>
        </w:rPr>
        <w:t>例如：</w:t>
      </w:r>
      <w:r>
        <w:commentReference w:id="28"/>
      </w:r>
    </w:p>
    <w:p w14:paraId="483CAA2F">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Пи Цзянькунь</w:t>
      </w:r>
      <w:r>
        <w:rPr>
          <w:rFonts w:hint="default" w:ascii="Times New Roman Regular" w:hAnsi="Times New Roman Regular" w:eastAsia="宋体" w:cs="Times New Roman Regular"/>
          <w:i/>
          <w:iCs/>
          <w:sz w:val="24"/>
          <w:szCs w:val="24"/>
          <w:lang w:val="ru-RU" w:eastAsia="zh-CN"/>
        </w:rPr>
        <w:t>.</w:t>
      </w:r>
      <w:r>
        <w:rPr>
          <w:rFonts w:hint="default" w:ascii="Times New Roman Regular" w:hAnsi="Times New Roman Regular" w:eastAsia="宋体" w:cs="Times New Roman Regular"/>
          <w:sz w:val="24"/>
          <w:szCs w:val="24"/>
          <w:lang w:val="en-US" w:eastAsia="zh-CN"/>
        </w:rPr>
        <w:t xml:space="preserve"> Оппозиция правда-ложь в паремиологическом пространстве русского языка (лингвокультурологический аспект): диссертация ... кандидата филологических наук: 10.02.01 : – Санкт-Петербург, 2014. –171 с.</w:t>
      </w:r>
    </w:p>
    <w:p w14:paraId="0147CE13">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金智然</w:t>
      </w:r>
      <w:r>
        <w:rPr>
          <w:rFonts w:hint="default" w:ascii="Times New Roman Regular" w:hAnsi="Times New Roman Regular" w:eastAsia="宋体" w:cs="Times New Roman Regular"/>
          <w:sz w:val="24"/>
          <w:szCs w:val="24"/>
          <w:lang w:val="en-US" w:eastAsia="zh-CN"/>
        </w:rPr>
        <w:t>. 试论汉语俗语的特征. 北京语言大学硕士论文. 1997 年 56 页. (Цзин, Чжижань. Особенности китайских поговорок, магистерская диссертация Пекинского лингвистического университета, 1997. – 56 с.).</w:t>
      </w:r>
    </w:p>
    <w:p w14:paraId="4A77BA26">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p>
    <w:p w14:paraId="3F9AF8B9">
      <w:pPr>
        <w:tabs>
          <w:tab w:val="left" w:pos="709"/>
        </w:tabs>
        <w:spacing w:line="360" w:lineRule="auto"/>
        <w:rPr>
          <w:rFonts w:hint="eastAsia" w:ascii="Minion Pro" w:hAnsi="Minion Pro"/>
          <w:b/>
          <w:color w:val="FF0000"/>
          <w:sz w:val="22"/>
        </w:rPr>
      </w:pPr>
      <w:r>
        <w:rPr>
          <w:rFonts w:hint="eastAsia" w:ascii="Minion Pro" w:hAnsi="Minion Pro"/>
          <w:b/>
          <w:color w:val="FF0000"/>
          <w:sz w:val="22"/>
        </w:rPr>
        <w:t>五、电子文献</w:t>
      </w:r>
      <w:r>
        <w:rPr>
          <w:rFonts w:hint="eastAsia" w:ascii="Minion Pro" w:hAnsi="Minion Pro" w:eastAsia="宋体"/>
          <w:b/>
          <w:color w:val="FF0000"/>
          <w:sz w:val="22"/>
          <w:lang w:eastAsia="zh-CN"/>
        </w:rPr>
        <w:t>，</w:t>
      </w:r>
      <w:r>
        <w:rPr>
          <w:rFonts w:hint="eastAsia" w:ascii="Minion Pro" w:hAnsi="Minion Pro" w:eastAsia="宋体"/>
          <w:b/>
          <w:color w:val="FF0000"/>
          <w:sz w:val="22"/>
          <w:lang w:val="en-US" w:eastAsia="zh-CN"/>
        </w:rPr>
        <w:t>例如：</w:t>
      </w:r>
      <w:r>
        <w:commentReference w:id="29"/>
      </w:r>
    </w:p>
    <w:p w14:paraId="6B33EFA5">
      <w:pPr>
        <w:tabs>
          <w:tab w:val="left" w:pos="540"/>
        </w:tabs>
        <w:adjustRightInd w:val="0"/>
        <w:snapToGrid w:val="0"/>
        <w:spacing w:line="440" w:lineRule="exact"/>
        <w:ind w:firstLine="465"/>
        <w:rPr>
          <w:rFonts w:hint="default" w:ascii="Times New Roman Regular" w:hAnsi="Times New Roman Regular" w:eastAsia="宋体" w:cs="Times New Roman Regular"/>
          <w:sz w:val="24"/>
          <w:szCs w:val="24"/>
          <w:lang w:val="en-US" w:eastAsia="zh-CN"/>
        </w:rPr>
      </w:pPr>
      <w:r>
        <w:rPr>
          <w:rFonts w:hint="default" w:ascii="Times New Roman Regular" w:hAnsi="Times New Roman Regular" w:eastAsia="宋体" w:cs="Times New Roman Regular"/>
          <w:i/>
          <w:iCs/>
          <w:sz w:val="24"/>
          <w:szCs w:val="24"/>
          <w:lang w:val="en-US" w:eastAsia="zh-CN"/>
        </w:rPr>
        <w:t>Аболин, Б.И</w:t>
      </w:r>
      <w:r>
        <w:rPr>
          <w:rFonts w:hint="default" w:ascii="Times New Roman Regular" w:hAnsi="Times New Roman Regular" w:eastAsia="宋体" w:cs="Times New Roman Regular"/>
          <w:sz w:val="24"/>
          <w:szCs w:val="24"/>
          <w:lang w:val="en-US" w:eastAsia="zh-CN"/>
        </w:rPr>
        <w:t>. Слово «толерантность» в русской лексикографии: основные элементы значения [Электронный ресурс]. URL: http://jurnal.org (дата обращения: 25.04.2016).</w:t>
      </w:r>
    </w:p>
    <w:p w14:paraId="3D341F26">
      <w:pPr>
        <w:rPr>
          <w:rFonts w:hint="default"/>
        </w:rPr>
      </w:pPr>
    </w:p>
    <w:p w14:paraId="6C01D50D">
      <w:pPr>
        <w:pStyle w:val="48"/>
        <w:spacing w:line="360" w:lineRule="auto"/>
        <w:ind w:left="210" w:hanging="210"/>
        <w:rPr>
          <w:rFonts w:hint="default" w:ascii="Times New Roman Regular" w:hAnsi="Times New Roman Regular" w:cs="Times New Roman Regular"/>
        </w:rPr>
      </w:pPr>
      <w:r>
        <w:rPr>
          <w:rFonts w:hint="default" w:ascii="Times New Roman Regular" w:hAnsi="Times New Roman Regular" w:cs="Times New Roman Regular"/>
        </w:rPr>
        <w:t>……</w:t>
      </w:r>
    </w:p>
    <w:p w14:paraId="20F9A06F">
      <w:pPr>
        <w:ind w:firstLine="0" w:firstLineChars="0"/>
        <w:rPr>
          <w:rFonts w:hint="eastAsia" w:ascii="Times New Roman Regular" w:hAnsi="Times New Roman Regular" w:cs="Times New Roman Regular"/>
        </w:rPr>
      </w:pPr>
    </w:p>
    <w:p w14:paraId="7205C865">
      <w:pPr>
        <w:ind w:firstLine="0" w:firstLineChars="0"/>
        <w:rPr>
          <w:rFonts w:hint="eastAsia" w:ascii="Times New Roman Regular" w:hAnsi="Times New Roman Regular" w:cs="Times New Roman Regular"/>
        </w:rPr>
      </w:pPr>
    </w:p>
    <w:p w14:paraId="4EA8E4E8">
      <w:pPr>
        <w:ind w:firstLine="0" w:firstLineChars="0"/>
        <w:rPr>
          <w:rFonts w:hint="eastAsia" w:ascii="Times New Roman Regular" w:hAnsi="Times New Roman Regular" w:cs="Times New Roman Regular"/>
        </w:rPr>
      </w:pPr>
    </w:p>
    <w:sectPr>
      <w:headerReference r:id="rId10" w:type="default"/>
      <w:footerReference r:id="rId11" w:type="default"/>
      <w:pgSz w:w="11906" w:h="16838"/>
      <w:pgMar w:top="1440" w:right="1803" w:bottom="1440" w:left="1803" w:header="851" w:footer="992" w:gutter="0"/>
      <w:pgNumType w:start="1"/>
      <w:cols w:space="720" w:num="1"/>
      <w:docGrid w:type="linesAndChar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oCo Sun" w:date="2022-04-04T12:02:00Z" w:initials="CS">
    <w:p w14:paraId="71D3D243">
      <w:pPr>
        <w:pStyle w:val="7"/>
        <w:ind w:firstLine="420"/>
      </w:pPr>
      <w:r>
        <w:rPr>
          <w:rFonts w:hint="eastAsia"/>
        </w:rPr>
        <w:t>整体右对齐。其中：</w:t>
      </w:r>
    </w:p>
    <w:p w14:paraId="2F6D7501">
      <w:pPr>
        <w:pStyle w:val="7"/>
        <w:ind w:firstLine="480"/>
      </w:pPr>
      <w:r>
        <w:rPr>
          <w:rFonts w:hint="eastAsia"/>
        </w:rPr>
        <w:t>“学号：”为宋体/四号/粗体</w:t>
      </w:r>
    </w:p>
    <w:p w14:paraId="27DE1F3C">
      <w:pPr>
        <w:pStyle w:val="7"/>
        <w:ind w:firstLine="480"/>
      </w:pPr>
      <w:r>
        <w:rPr>
          <w:rFonts w:hint="eastAsia"/>
        </w:rPr>
        <w:t>“2</w:t>
      </w:r>
      <w:r>
        <w:t>0</w:t>
      </w:r>
      <w:r>
        <w:rPr>
          <w:rFonts w:hint="eastAsia"/>
          <w:lang w:val="en-US" w:eastAsia="zh-CN"/>
        </w:rPr>
        <w:t>24</w:t>
      </w:r>
      <w:r>
        <w:rPr>
          <w:rFonts w:hint="eastAsia"/>
        </w:rPr>
        <w:t>******”为Times</w:t>
      </w:r>
      <w:r>
        <w:t xml:space="preserve"> New </w:t>
      </w:r>
      <w:r>
        <w:rPr>
          <w:rFonts w:hint="eastAsia"/>
        </w:rPr>
        <w:t>Roman/四号/</w:t>
      </w:r>
      <w:r>
        <w:rPr>
          <w:rFonts w:hint="eastAsia"/>
          <w:color w:val="FF0000"/>
        </w:rPr>
        <w:t>粗体</w:t>
      </w:r>
    </w:p>
  </w:comment>
  <w:comment w:id="1" w:author="CoCo Sun" w:date="2022-04-04T13:51:00Z" w:initials="CS">
    <w:p w14:paraId="794C09BF">
      <w:pPr>
        <w:pStyle w:val="7"/>
        <w:ind w:firstLine="420"/>
        <w:rPr>
          <w:color w:val="FF0000"/>
        </w:rPr>
      </w:pPr>
      <w:r>
        <w:rPr>
          <w:rFonts w:hint="eastAsia"/>
        </w:rPr>
        <w:t>居中，</w:t>
      </w:r>
      <w:r>
        <w:rPr>
          <w:rFonts w:hint="eastAsia"/>
          <w:color w:val="FF0000"/>
        </w:rPr>
        <w:t>楷体/</w:t>
      </w:r>
      <w:r>
        <w:rPr>
          <w:color w:val="FF0000"/>
        </w:rPr>
        <w:t>25</w:t>
      </w:r>
      <w:r>
        <w:rPr>
          <w:rFonts w:hint="eastAsia"/>
          <w:color w:val="FF0000"/>
        </w:rPr>
        <w:t>磅</w:t>
      </w:r>
      <w:r>
        <w:rPr>
          <w:color w:val="FF0000"/>
        </w:rPr>
        <w:t>/</w:t>
      </w:r>
      <w:r>
        <w:rPr>
          <w:rFonts w:hint="eastAsia"/>
          <w:color w:val="FF0000"/>
        </w:rPr>
        <w:t>粗体</w:t>
      </w:r>
    </w:p>
    <w:p w14:paraId="62AF9C20">
      <w:pPr>
        <w:pStyle w:val="7"/>
        <w:ind w:firstLine="480"/>
        <w:rPr>
          <w:rFonts w:hint="eastAsia"/>
        </w:rPr>
      </w:pPr>
      <w:r>
        <w:rPr>
          <w:rFonts w:hint="eastAsia"/>
          <w:color w:val="FF0000"/>
        </w:rPr>
        <w:t>“2</w:t>
      </w:r>
      <w:r>
        <w:rPr>
          <w:color w:val="FF0000"/>
        </w:rPr>
        <w:t>02</w:t>
      </w:r>
      <w:r>
        <w:rPr>
          <w:rFonts w:hint="eastAsia"/>
          <w:color w:val="FF0000"/>
          <w:lang w:val="en-US" w:eastAsia="zh-CN"/>
        </w:rPr>
        <w:t>5</w:t>
      </w:r>
      <w:r>
        <w:rPr>
          <w:rFonts w:hint="eastAsia"/>
          <w:color w:val="FF0000"/>
        </w:rPr>
        <w:t>”加下划线</w:t>
      </w:r>
    </w:p>
  </w:comment>
  <w:comment w:id="2" w:author="Linaren" w:date="2024-09-24T22:59:00Z" w:initials="n">
    <w:p w14:paraId="12B8E67D">
      <w:pPr>
        <w:pStyle w:val="7"/>
      </w:pPr>
      <w:r>
        <w:rPr>
          <w:rFonts w:hint="eastAsia"/>
          <w:lang w:val="en-US" w:eastAsia="zh-CN"/>
        </w:rPr>
        <w:t>俄语</w:t>
      </w:r>
      <w:r>
        <w:rPr>
          <w:rFonts w:hint="eastAsia"/>
        </w:rPr>
        <w:t>题目：Times New Roman, 三号，加粗，居中</w:t>
      </w:r>
    </w:p>
  </w:comment>
  <w:comment w:id="3" w:author="Linaren" w:date="2024-09-24T23:00:00Z" w:initials="n">
    <w:p w14:paraId="5C0922E7">
      <w:pPr>
        <w:pStyle w:val="7"/>
      </w:pPr>
      <w:r>
        <w:rPr>
          <w:rFonts w:hint="eastAsia"/>
        </w:rPr>
        <w:t>中文题目：宋体，三号，加粗，居中</w:t>
      </w:r>
    </w:p>
  </w:comment>
  <w:comment w:id="4" w:author="Linaren" w:date="2024-09-24T23:21:00Z" w:initials="n">
    <w:p w14:paraId="5B00BF9C">
      <w:pPr>
        <w:pStyle w:val="7"/>
        <w:ind w:firstLine="420"/>
        <w:rPr>
          <w:rFonts w:hint="eastAsia" w:eastAsia="宋体"/>
          <w:lang w:val="en-US" w:eastAsia="zh-CN"/>
        </w:rPr>
      </w:pPr>
      <w:r>
        <w:rPr>
          <w:rFonts w:hint="eastAsia"/>
        </w:rPr>
        <w:t>阿拉伯数字用T</w:t>
      </w:r>
      <w:r>
        <w:t>imes New Roman</w:t>
      </w:r>
      <w:r>
        <w:rPr>
          <w:rFonts w:hint="eastAsia"/>
        </w:rPr>
        <w:t>/</w:t>
      </w:r>
      <w:r>
        <w:rPr>
          <w:rFonts w:hint="eastAsia"/>
          <w:lang w:val="en-US" w:eastAsia="zh-CN"/>
        </w:rPr>
        <w:t>四号</w:t>
      </w:r>
    </w:p>
  </w:comment>
  <w:comment w:id="5" w:author="难忘的夏天" w:date="2018-11-16T11:30:00Z" w:initials="">
    <w:p w14:paraId="224788B2">
      <w:pPr>
        <w:pStyle w:val="7"/>
        <w:rPr>
          <w:rFonts w:hint="eastAsia"/>
        </w:rPr>
      </w:pPr>
      <w:r>
        <w:rPr>
          <w:rFonts w:hint="eastAsia"/>
        </w:rPr>
        <w:t>宋体、四号、居中, 汉字之间空一格</w:t>
      </w:r>
    </w:p>
    <w:p w14:paraId="7A695B6D">
      <w:pPr>
        <w:pStyle w:val="7"/>
      </w:pPr>
    </w:p>
  </w:comment>
  <w:comment w:id="6" w:author="难忘的夏天" w:date="2018-11-16T11:30:00Z" w:initials="">
    <w:p w14:paraId="50611438">
      <w:pPr>
        <w:pStyle w:val="7"/>
        <w:rPr>
          <w:rFonts w:hint="eastAsia"/>
        </w:rPr>
      </w:pPr>
      <w:r>
        <w:rPr>
          <w:rFonts w:hint="eastAsia"/>
        </w:rPr>
        <w:t>宋体、四号、居中，汉字之间空一格</w:t>
      </w:r>
    </w:p>
  </w:comment>
  <w:comment w:id="7" w:author="难忘的夏天" w:date="2018-11-16T11:30:00Z" w:initials="">
    <w:p w14:paraId="47E1206C">
      <w:pPr>
        <w:pStyle w:val="7"/>
        <w:rPr>
          <w:rFonts w:hint="eastAsia"/>
        </w:rPr>
      </w:pPr>
      <w:r>
        <w:rPr>
          <w:rFonts w:hint="eastAsia"/>
        </w:rPr>
        <w:t>指导教师只写姓名，不写职称，汉字之间空一格。</w:t>
      </w:r>
    </w:p>
  </w:comment>
  <w:comment w:id="8" w:author="难忘的夏天" w:date="2018-11-16T11:30:00Z" w:initials="">
    <w:p w14:paraId="23324FA7">
      <w:pPr>
        <w:pStyle w:val="7"/>
        <w:rPr>
          <w:rFonts w:hint="eastAsia"/>
        </w:rPr>
      </w:pPr>
      <w:r>
        <w:rPr>
          <w:rFonts w:hint="eastAsia"/>
        </w:rPr>
        <w:t>根据提交开题报告的时间精确到月份。</w:t>
      </w:r>
    </w:p>
  </w:comment>
  <w:comment w:id="9" w:author="Linaren" w:date="2024-09-29T20:11:00Z" w:initials="n">
    <w:p w14:paraId="41F77C41">
      <w:pPr>
        <w:pStyle w:val="7"/>
        <w:ind w:firstLine="420"/>
      </w:pPr>
      <w:r>
        <w:t>“</w:t>
      </w:r>
      <w:r>
        <w:rPr>
          <w:rFonts w:hint="default" w:ascii="Times New Roman Regular" w:hAnsi="Times New Roman Regular" w:eastAsia="黑体" w:cs="Times New Roman Regular"/>
          <w:b w:val="0"/>
          <w:bCs w:val="0"/>
          <w:sz w:val="32"/>
          <w:szCs w:val="32"/>
          <w:lang w:val="ru-RU"/>
        </w:rPr>
        <w:t>О</w:t>
      </w:r>
      <w:r>
        <w:rPr>
          <w:rFonts w:hint="default" w:ascii="Times New Roman Regular" w:hAnsi="Times New Roman Regular" w:eastAsia="黑体" w:cs="Times New Roman Regular"/>
          <w:b w:val="0"/>
          <w:bCs w:val="0"/>
          <w:sz w:val="32"/>
          <w:szCs w:val="32"/>
        </w:rPr>
        <w:t>главление</w:t>
      </w:r>
      <w:r>
        <w:t>”</w:t>
      </w:r>
      <w:r>
        <w:rPr>
          <w:rFonts w:hint="eastAsia"/>
        </w:rPr>
        <w:t>：居中，Times New Roman/三号，段前1</w:t>
      </w:r>
      <w:r>
        <w:t>.5</w:t>
      </w:r>
      <w:r>
        <w:rPr>
          <w:rFonts w:hint="eastAsia"/>
        </w:rPr>
        <w:t>行，段后1行。</w:t>
      </w:r>
    </w:p>
    <w:p w14:paraId="4DD6F70A">
      <w:pPr>
        <w:pStyle w:val="7"/>
        <w:ind w:firstLine="480"/>
      </w:pPr>
      <w:r>
        <w:rPr>
          <w:rFonts w:hint="eastAsia"/>
        </w:rPr>
        <w:t>这里是一个自动生成的目录，可以自动更新。</w:t>
      </w:r>
    </w:p>
  </w:comment>
  <w:comment w:id="10" w:author="难忘的夏天" w:date="2018-11-16T11:30:00Z" w:initials="">
    <w:p w14:paraId="3ECDBBED">
      <w:pPr>
        <w:pStyle w:val="7"/>
        <w:rPr>
          <w:rFonts w:hint="default"/>
          <w:lang w:val="ru-RU"/>
        </w:rPr>
      </w:pPr>
      <w:r>
        <w:rPr>
          <w:rFonts w:hint="eastAsia"/>
        </w:rPr>
        <w:t>一级标题：Times New Roman，小四号，加粗</w:t>
      </w:r>
    </w:p>
  </w:comment>
  <w:comment w:id="11" w:author="Linaren" w:date="2024-09-26T17:04:11Z" w:initials="n">
    <w:p w14:paraId="47348C5A">
      <w:pPr>
        <w:pStyle w:val="7"/>
        <w:ind w:firstLine="420"/>
        <w:rPr>
          <w:rFonts w:hint="eastAsia" w:eastAsia="宋体"/>
          <w:lang w:eastAsia="zh-CN"/>
        </w:rPr>
      </w:pPr>
      <w:r>
        <w:rPr>
          <w:rFonts w:hint="eastAsia"/>
        </w:rPr>
        <w:t>二级标题：左对齐，Times New Roman/</w:t>
      </w:r>
      <w:r>
        <w:rPr>
          <w:rFonts w:hint="eastAsia"/>
          <w:lang w:val="en-US" w:eastAsia="zh-CN"/>
        </w:rPr>
        <w:t>小</w:t>
      </w:r>
      <w:r>
        <w:rPr>
          <w:rFonts w:hint="eastAsia"/>
        </w:rPr>
        <w:t>四号</w:t>
      </w:r>
      <w:r>
        <w:rPr>
          <w:rFonts w:hint="eastAsia"/>
          <w:lang w:eastAsia="zh-CN"/>
        </w:rPr>
        <w:t>，</w:t>
      </w:r>
      <w:r>
        <w:rPr>
          <w:rFonts w:hint="eastAsia"/>
        </w:rPr>
        <w:t>段前0</w:t>
      </w:r>
      <w:r>
        <w:t>.5</w:t>
      </w:r>
      <w:r>
        <w:rPr>
          <w:rFonts w:hint="eastAsia"/>
        </w:rPr>
        <w:t>行，段后0</w:t>
      </w:r>
      <w:r>
        <w:t>.5</w:t>
      </w:r>
      <w:r>
        <w:rPr>
          <w:rFonts w:hint="eastAsia"/>
        </w:rPr>
        <w:t>行，行距最小值2</w:t>
      </w:r>
      <w:r>
        <w:t>2</w:t>
      </w:r>
      <w:r>
        <w:rPr>
          <w:rFonts w:hint="eastAsia"/>
        </w:rPr>
        <w:t>磅</w:t>
      </w:r>
      <w:r>
        <w:rPr>
          <w:rFonts w:hint="eastAsia"/>
          <w:lang w:eastAsia="zh-CN"/>
        </w:rPr>
        <w:t>；</w:t>
      </w:r>
    </w:p>
    <w:p w14:paraId="1B3D0D43">
      <w:pPr>
        <w:pStyle w:val="7"/>
        <w:ind w:firstLine="420"/>
      </w:pPr>
      <w:r>
        <w:rPr>
          <w:rFonts w:hint="eastAsia"/>
        </w:rPr>
        <w:t>正文：首行缩进2字符，Times New Roman/</w:t>
      </w:r>
      <w:r>
        <w:rPr>
          <w:rFonts w:hint="eastAsia"/>
          <w:lang w:val="en-US" w:eastAsia="zh-CN"/>
        </w:rPr>
        <w:t>小</w:t>
      </w:r>
      <w:r>
        <w:rPr>
          <w:rFonts w:hint="eastAsia"/>
        </w:rPr>
        <w:t>四号，行距最小值2</w:t>
      </w:r>
      <w:r>
        <w:t>2</w:t>
      </w:r>
      <w:r>
        <w:rPr>
          <w:rFonts w:hint="eastAsia"/>
        </w:rPr>
        <w:t>磅</w:t>
      </w:r>
    </w:p>
  </w:comment>
  <w:comment w:id="12" w:author="think" w:date="2018-11-18T19:22:00Z" w:initials="">
    <w:p w14:paraId="53CC5634">
      <w:pPr>
        <w:pStyle w:val="7"/>
      </w:pPr>
      <w:r>
        <w:rPr>
          <w:rFonts w:hint="eastAsia"/>
        </w:rPr>
        <w:t>文献综述。不能只综而不述，不能只罗列文章内容，要有对文章的总结和分析。</w:t>
      </w:r>
    </w:p>
  </w:comment>
  <w:comment w:id="13" w:author="DELL" w:date="2022-04-18T09:36:00Z" w:initials="D">
    <w:p w14:paraId="55663946">
      <w:pPr>
        <w:pStyle w:val="7"/>
        <w:ind w:firstLine="420"/>
        <w:rPr>
          <w:rFonts w:hint="eastAsia"/>
          <w:color w:val="FF0000"/>
        </w:rPr>
      </w:pPr>
      <w:r>
        <w:rPr>
          <w:rFonts w:hint="eastAsia" w:ascii="宋体" w:hAnsi="宋体"/>
        </w:rPr>
        <w:t>论文拟采用的研究方法或理论框架，及如何运用此类方法的步骤。</w:t>
      </w:r>
    </w:p>
  </w:comment>
  <w:comment w:id="14" w:author="Linaren" w:date="2024-09-26T17:24:10Z" w:initials="n">
    <w:p w14:paraId="0D96B4EE">
      <w:pPr>
        <w:pStyle w:val="7"/>
        <w:ind w:firstLine="420"/>
      </w:pPr>
      <w:r>
        <w:rPr>
          <w:rFonts w:hint="eastAsia" w:ascii="宋体" w:hAnsi="宋体"/>
        </w:rPr>
        <w:t>论文的研究内容，即论文欲从哪些方面展开论证。至少两个方面。</w:t>
      </w:r>
      <w:r>
        <w:rPr>
          <w:rFonts w:hint="eastAsia"/>
        </w:rPr>
        <w:t>(</w:t>
      </w:r>
      <w:r>
        <w:rPr>
          <w:rFonts w:hint="eastAsia"/>
          <w:b/>
        </w:rPr>
        <w:t>注：主体部分可以有两章、也可以只有一章。</w:t>
      </w:r>
      <w:r>
        <w:rPr>
          <w:rFonts w:hint="eastAsia"/>
        </w:rPr>
        <w:t>)</w:t>
      </w:r>
    </w:p>
  </w:comment>
  <w:comment w:id="15" w:author="Linaren" w:date="2024-09-26T17:19:32Z" w:initials="n">
    <w:p w14:paraId="21991EA4">
      <w:pPr>
        <w:pStyle w:val="7"/>
        <w:ind w:firstLine="420"/>
        <w:rPr>
          <w:rFonts w:hint="eastAsia" w:eastAsia="宋体"/>
          <w:lang w:eastAsia="zh-CN"/>
        </w:rPr>
      </w:pPr>
      <w:r>
        <w:rPr>
          <w:rFonts w:hint="eastAsia"/>
        </w:rPr>
        <w:t>三级标题：Times New Roman/小四，段前0</w:t>
      </w:r>
      <w:r>
        <w:t>.5</w:t>
      </w:r>
      <w:r>
        <w:rPr>
          <w:rFonts w:hint="eastAsia"/>
        </w:rPr>
        <w:t>行，段后0</w:t>
      </w:r>
      <w:r>
        <w:t>.5</w:t>
      </w:r>
      <w:r>
        <w:rPr>
          <w:rFonts w:hint="eastAsia"/>
        </w:rPr>
        <w:t>行，行距最小值2</w:t>
      </w:r>
      <w:r>
        <w:t>2</w:t>
      </w:r>
      <w:r>
        <w:rPr>
          <w:rFonts w:hint="eastAsia"/>
        </w:rPr>
        <w:t>磅</w:t>
      </w:r>
      <w:r>
        <w:rPr>
          <w:rFonts w:hint="eastAsia"/>
          <w:lang w:eastAsia="zh-CN"/>
        </w:rPr>
        <w:t>；</w:t>
      </w:r>
    </w:p>
    <w:p w14:paraId="05DB5EB7">
      <w:pPr>
        <w:pStyle w:val="7"/>
        <w:ind w:firstLine="420"/>
        <w:rPr>
          <w:rFonts w:hint="eastAsia"/>
        </w:rPr>
      </w:pPr>
      <w:r>
        <w:rPr>
          <w:kern w:val="0"/>
        </w:rPr>
        <w:t>若无三级标题，但需分点列述观点，可在二级标题下用阿拉伯数字加括号表示</w:t>
      </w:r>
      <w:r>
        <w:rPr>
          <w:rFonts w:hint="eastAsia"/>
          <w:kern w:val="0"/>
        </w:rPr>
        <w:t>，按正文格式排版。</w:t>
      </w:r>
    </w:p>
  </w:comment>
  <w:comment w:id="16" w:author="Linaren" w:date="2024-09-26T17:22:49Z" w:initials="n">
    <w:p w14:paraId="4E220A0C">
      <w:pPr>
        <w:pStyle w:val="7"/>
        <w:ind w:firstLine="480"/>
        <w:rPr>
          <w:rFonts w:hint="eastAsia" w:eastAsia="宋体"/>
          <w:lang w:val="en-US" w:eastAsia="zh-CN"/>
        </w:rPr>
      </w:pPr>
      <w:r>
        <w:rPr>
          <w:rFonts w:hint="eastAsia"/>
        </w:rPr>
        <w:t>左对齐，Times New Roman/小四，行距1</w:t>
      </w:r>
      <w:r>
        <w:t>.15</w:t>
      </w:r>
      <w:r>
        <w:rPr>
          <w:rFonts w:hint="eastAsia"/>
        </w:rPr>
        <w:t>倍，悬挂缩进，与表格同宽</w:t>
      </w:r>
      <w:r>
        <w:rPr>
          <w:rFonts w:hint="eastAsia"/>
          <w:lang w:val="en-US" w:eastAsia="zh-CN"/>
        </w:rPr>
        <w:t>;</w:t>
      </w:r>
    </w:p>
    <w:p w14:paraId="362D322F">
      <w:pPr>
        <w:pStyle w:val="7"/>
        <w:ind w:firstLine="420"/>
        <w:rPr>
          <w:rFonts w:hint="eastAsia" w:eastAsia="宋体"/>
          <w:lang w:val="en-US" w:eastAsia="zh-CN"/>
        </w:rPr>
      </w:pPr>
      <w:r>
        <w:rPr>
          <w:rFonts w:hint="eastAsia"/>
        </w:rPr>
        <w:t>随着前文段落的修改和调整，此处可能面临重新分隔表格的问题，建议论文定稿后再修改这类表格</w:t>
      </w:r>
      <w:r>
        <w:rPr>
          <w:rFonts w:hint="eastAsia"/>
          <w:lang w:val="en-US" w:eastAsia="zh-CN"/>
        </w:rPr>
        <w:t>;</w:t>
      </w:r>
    </w:p>
    <w:p w14:paraId="3DD7A69A">
      <w:pPr>
        <w:pStyle w:val="7"/>
        <w:ind w:firstLine="420"/>
        <w:rPr>
          <w:rFonts w:hint="eastAsia" w:eastAsia="宋体"/>
          <w:lang w:val="en-US" w:eastAsia="zh-CN"/>
        </w:rPr>
      </w:pPr>
      <w:r>
        <w:rPr>
          <w:rFonts w:hint="eastAsia"/>
        </w:rPr>
        <w:t>表格跨页后，需要将标题行重复</w:t>
      </w:r>
      <w:r>
        <w:rPr>
          <w:rFonts w:hint="eastAsia"/>
          <w:lang w:eastAsia="zh-CN"/>
        </w:rPr>
        <w:t>；</w:t>
      </w:r>
    </w:p>
    <w:p w14:paraId="41A59A65">
      <w:pPr>
        <w:pStyle w:val="7"/>
        <w:ind w:firstLine="420"/>
        <w:rPr>
          <w:rFonts w:hint="eastAsia"/>
        </w:rPr>
      </w:pPr>
      <w:r>
        <w:rPr>
          <w:rFonts w:hint="eastAsia"/>
        </w:rPr>
        <w:t>遇到特殊表格，可根据实际情况灵活处遇到特殊表格，可根据实际情况灵活处理</w:t>
      </w:r>
      <w:r>
        <w:rPr>
          <w:rFonts w:hint="eastAsia"/>
          <w:lang w:val="en-US" w:eastAsia="zh-CN"/>
        </w:rPr>
        <w:t>;</w:t>
      </w:r>
    </w:p>
  </w:comment>
  <w:comment w:id="17" w:author="Linaren" w:date="2024-09-26T17:20:10Z" w:initials="n">
    <w:p w14:paraId="40BCDBFA">
      <w:pPr>
        <w:pStyle w:val="7"/>
        <w:ind w:firstLine="420"/>
      </w:pPr>
      <w:r>
        <w:rPr>
          <w:rFonts w:hint="eastAsia"/>
        </w:rPr>
        <w:t>四级及以下标题：首行缩进2字符，Times New Roman/小四，段前0</w:t>
      </w:r>
      <w:r>
        <w:t>.5</w:t>
      </w:r>
      <w:r>
        <w:rPr>
          <w:rFonts w:hint="eastAsia"/>
        </w:rPr>
        <w:t>行，段后0</w:t>
      </w:r>
      <w:r>
        <w:t>.5</w:t>
      </w:r>
      <w:r>
        <w:rPr>
          <w:rFonts w:hint="eastAsia"/>
        </w:rPr>
        <w:t>行，行距最小值2</w:t>
      </w:r>
      <w:r>
        <w:t>2</w:t>
      </w:r>
      <w:r>
        <w:rPr>
          <w:rFonts w:hint="eastAsia"/>
        </w:rPr>
        <w:t>磅</w:t>
      </w:r>
    </w:p>
  </w:comment>
  <w:comment w:id="18" w:author="DELL" w:date="2022-04-18T09:36:00Z" w:initials="D">
    <w:p w14:paraId="0F38C507">
      <w:pPr>
        <w:pStyle w:val="71"/>
        <w:ind w:firstLine="480"/>
        <w:rPr>
          <w:rFonts w:hint="eastAsia"/>
          <w:color w:val="FF0000"/>
        </w:rPr>
      </w:pPr>
      <w:r>
        <w:rPr>
          <w:rFonts w:hint="eastAsia" w:ascii="宋体" w:hAnsi="宋体"/>
        </w:rPr>
        <w:t>预期目标指研究预期的结果、结论。</w:t>
      </w:r>
    </w:p>
  </w:comment>
  <w:comment w:id="19" w:author="Linaren" w:date="2024-09-26T17:39:50Z" w:initials="n">
    <w:p w14:paraId="4C4EB168">
      <w:pPr>
        <w:pStyle w:val="7"/>
        <w:ind w:firstLine="420"/>
      </w:pPr>
      <w:r>
        <w:rPr>
          <w:rFonts w:hint="eastAsia"/>
        </w:rPr>
        <w:t>研究目的可阐述为何要做此研究</w:t>
      </w:r>
    </w:p>
  </w:comment>
  <w:comment w:id="20" w:author="Linaren" w:date="2024-09-26T17:30:37Z" w:initials="n">
    <w:p w14:paraId="3946B6C1">
      <w:pPr>
        <w:pStyle w:val="7"/>
        <w:ind w:firstLine="480"/>
      </w:pPr>
      <w:r>
        <w:rPr>
          <w:rFonts w:hint="eastAsia"/>
        </w:rPr>
        <w:t>研究意义可阐述研究对理论或实践有什么价值</w:t>
      </w:r>
    </w:p>
  </w:comment>
  <w:comment w:id="21" w:author="Linaren" w:date="2024-09-29T19:50:04Z" w:initials="n">
    <w:p w14:paraId="3D64254A">
      <w:pPr>
        <w:pStyle w:val="71"/>
        <w:ind w:firstLine="420"/>
        <w:rPr>
          <w:rFonts w:hint="default" w:eastAsia="宋体"/>
          <w:lang w:val="en-US" w:eastAsia="zh-CN"/>
        </w:rPr>
      </w:pPr>
      <w:r>
        <w:rPr>
          <w:rFonts w:hint="eastAsia" w:ascii="宋体" w:hAnsi="宋体"/>
        </w:rPr>
        <w:t>进度安排。根据时间安排，写出论文的进度内容，每个时间段内要完成什么具体的任务。</w:t>
      </w:r>
      <w:r>
        <w:rPr>
          <w:rFonts w:hint="eastAsia" w:ascii="宋体" w:hAnsi="宋体"/>
          <w:lang w:val="en-US" w:eastAsia="zh-CN"/>
        </w:rPr>
        <w:t>该表格仅作参考。</w:t>
      </w:r>
    </w:p>
  </w:comment>
  <w:comment w:id="22" w:author="zhang jie" w:date="2022-09-20T11:32:00Z" w:initials="zj">
    <w:p w14:paraId="75A652C7">
      <w:pPr>
        <w:pStyle w:val="7"/>
        <w:ind w:firstLine="420"/>
      </w:pPr>
      <w:r>
        <w:rPr>
          <w:rFonts w:hint="eastAsia"/>
          <w:color w:val="C00000"/>
        </w:rPr>
        <w:t>参考</w:t>
      </w:r>
      <w:r>
        <w:rPr>
          <w:rFonts w:hint="eastAsia"/>
        </w:rPr>
        <w:t>国内外最新</w:t>
      </w:r>
      <w:r>
        <w:rPr>
          <w:rFonts w:hint="eastAsia"/>
          <w:color w:val="C00000"/>
        </w:rPr>
        <w:t>文献至少1</w:t>
      </w:r>
      <w:r>
        <w:rPr>
          <w:color w:val="C00000"/>
        </w:rPr>
        <w:t>0</w:t>
      </w:r>
      <w:r>
        <w:rPr>
          <w:rFonts w:hint="eastAsia"/>
          <w:color w:val="C00000"/>
        </w:rPr>
        <w:t>篇</w:t>
      </w:r>
    </w:p>
  </w:comment>
  <w:comment w:id="23" w:author="Linaren" w:date="2024-09-29T20:11:50Z" w:initials="n">
    <w:p w14:paraId="7E740DAE">
      <w:pPr>
        <w:pStyle w:val="7"/>
        <w:ind w:firstLine="420"/>
      </w:pPr>
      <w:r>
        <w:rPr>
          <w:rFonts w:hint="eastAsia"/>
        </w:rPr>
        <w:t>参照一级标题：居中，Times New Roman/</w:t>
      </w:r>
      <w:r>
        <w:rPr>
          <w:rFonts w:hint="eastAsia"/>
          <w:lang w:val="en-US" w:eastAsia="zh-CN"/>
        </w:rPr>
        <w:t>小四</w:t>
      </w:r>
      <w:r>
        <w:rPr>
          <w:rFonts w:hint="eastAsia"/>
        </w:rPr>
        <w:t>，段前0</w:t>
      </w:r>
      <w:r>
        <w:t>.5</w:t>
      </w:r>
      <w:r>
        <w:rPr>
          <w:rFonts w:hint="eastAsia"/>
        </w:rPr>
        <w:t>行，段后0</w:t>
      </w:r>
      <w:r>
        <w:t>.5</w:t>
      </w:r>
      <w:r>
        <w:rPr>
          <w:rFonts w:hint="eastAsia"/>
        </w:rPr>
        <w:t>行，行距最小值2</w:t>
      </w:r>
      <w:r>
        <w:t>2</w:t>
      </w:r>
      <w:r>
        <w:rPr>
          <w:rFonts w:hint="eastAsia"/>
        </w:rPr>
        <w:t>磅</w:t>
      </w:r>
    </w:p>
  </w:comment>
  <w:comment w:id="24" w:author="Linaren" w:date="2024-09-26T17:31:32Z" w:initials="n">
    <w:p w14:paraId="354F2F53">
      <w:pPr>
        <w:pStyle w:val="7"/>
      </w:pPr>
      <w:r>
        <w:rPr>
          <w:rFonts w:hint="eastAsia"/>
        </w:rPr>
        <w:t>参考文献，参见</w:t>
      </w:r>
      <w:r>
        <w:rPr>
          <w:rFonts w:hint="eastAsia"/>
          <w:lang w:val="en-US" w:eastAsia="zh-CN"/>
        </w:rPr>
        <w:t>以下</w:t>
      </w:r>
      <w:r>
        <w:rPr>
          <w:rFonts w:hint="eastAsia"/>
        </w:rPr>
        <w:t>“参考文献格式”。</w:t>
      </w:r>
    </w:p>
  </w:comment>
  <w:comment w:id="25" w:author="Linaren" w:date="2024-09-26T17:41:02Z" w:initials="n">
    <w:p w14:paraId="69C909DC">
      <w:pPr>
        <w:pStyle w:val="7"/>
        <w:rPr>
          <w:rFonts w:hint="default" w:eastAsia="宋体"/>
          <w:lang w:val="en-US" w:eastAsia="zh-CN"/>
        </w:rPr>
      </w:pPr>
      <w:r>
        <w:rPr>
          <w:rFonts w:hint="eastAsia" w:eastAsia="宋体"/>
        </w:rPr>
        <w:t>作者姓名. 著作名. 出版地: 出版社.</w:t>
      </w:r>
      <w:r>
        <w:rPr>
          <w:rFonts w:hint="eastAsia" w:eastAsia="宋体"/>
          <w:lang w:val="en-US" w:eastAsia="zh-CN"/>
        </w:rPr>
        <w:t xml:space="preserve"> </w:t>
      </w:r>
      <w:r>
        <w:rPr>
          <w:rFonts w:hint="eastAsia" w:eastAsia="宋体"/>
        </w:rPr>
        <w:t xml:space="preserve">(年). </w:t>
      </w:r>
      <w:r>
        <w:rPr>
          <w:rFonts w:hint="eastAsia" w:eastAsia="宋体"/>
          <w:lang w:val="en-US" w:eastAsia="zh-CN"/>
        </w:rPr>
        <w:t>页数</w:t>
      </w:r>
      <w:r>
        <w:rPr>
          <w:rFonts w:hint="default" w:eastAsia="宋体"/>
          <w:lang w:val="en-US" w:eastAsia="zh-CN"/>
        </w:rPr>
        <w:t>.</w:t>
      </w:r>
      <w:r>
        <w:rPr>
          <w:rFonts w:hint="eastAsia"/>
          <w:lang w:val="en-US" w:eastAsia="zh-CN"/>
        </w:rPr>
        <w:t>；</w:t>
      </w:r>
    </w:p>
    <w:p w14:paraId="7549F4DD">
      <w:pPr>
        <w:pStyle w:val="7"/>
        <w:rPr>
          <w:rFonts w:hint="eastAsia" w:eastAsia="宋体"/>
          <w:lang w:eastAsia="zh-CN"/>
        </w:rPr>
      </w:pPr>
      <w:r>
        <w:rPr>
          <w:rFonts w:hint="eastAsia" w:eastAsia="宋体"/>
          <w:lang w:val="en-US" w:eastAsia="zh-CN"/>
        </w:rPr>
        <w:t>俄语</w:t>
      </w:r>
      <w:r>
        <w:rPr>
          <w:rFonts w:hint="eastAsia" w:eastAsia="宋体"/>
        </w:rPr>
        <w:t>文献 (</w:t>
      </w:r>
      <w:r>
        <w:rPr>
          <w:rFonts w:hint="eastAsia" w:eastAsia="宋体"/>
          <w:lang w:val="en-US" w:eastAsia="zh-CN"/>
        </w:rPr>
        <w:t>作者</w:t>
      </w:r>
      <w:r>
        <w:rPr>
          <w:rFonts w:hint="eastAsia" w:eastAsia="宋体"/>
        </w:rPr>
        <w:t>斜体)</w:t>
      </w:r>
      <w:r>
        <w:rPr>
          <w:rFonts w:hint="eastAsia"/>
          <w:lang w:eastAsia="zh-CN"/>
        </w:rPr>
        <w:t>；</w:t>
      </w:r>
    </w:p>
    <w:p w14:paraId="76D6BCEA">
      <w:pPr>
        <w:pStyle w:val="7"/>
        <w:rPr>
          <w:rFonts w:hint="eastAsia" w:eastAsia="宋体"/>
        </w:rPr>
      </w:pPr>
      <w:r>
        <w:rPr>
          <w:rFonts w:hint="eastAsia" w:eastAsia="宋体"/>
        </w:rPr>
        <w:t>中文文献 (</w:t>
      </w:r>
      <w:r>
        <w:rPr>
          <w:rFonts w:hint="eastAsia" w:eastAsia="宋体"/>
          <w:lang w:val="en-US" w:eastAsia="zh-CN"/>
        </w:rPr>
        <w:t>作者</w:t>
      </w:r>
      <w:r>
        <w:rPr>
          <w:rFonts w:hint="eastAsia" w:eastAsia="宋体"/>
        </w:rPr>
        <w:t>斜体</w:t>
      </w:r>
      <w:r>
        <w:rPr>
          <w:rFonts w:hint="eastAsia" w:eastAsia="宋体"/>
          <w:lang w:eastAsia="zh-CN"/>
        </w:rPr>
        <w:t>，</w:t>
      </w:r>
      <w:r>
        <w:rPr>
          <w:rFonts w:hint="eastAsia" w:eastAsia="宋体"/>
          <w:lang w:val="en-US" w:eastAsia="zh-CN"/>
        </w:rPr>
        <w:t>译成俄语</w:t>
      </w:r>
      <w:r>
        <w:rPr>
          <w:rFonts w:hint="eastAsia" w:eastAsia="宋体"/>
        </w:rPr>
        <w:t>)</w:t>
      </w:r>
    </w:p>
  </w:comment>
  <w:comment w:id="26" w:author="Linaren" w:date="2024-09-26T17:45:05Z" w:initials="n">
    <w:p w14:paraId="53AE841E">
      <w:pPr>
        <w:pStyle w:val="7"/>
        <w:rPr>
          <w:rFonts w:hint="eastAsia" w:eastAsia="宋体"/>
          <w:lang w:eastAsia="zh-CN"/>
        </w:rPr>
      </w:pPr>
      <w:r>
        <w:rPr>
          <w:rFonts w:hint="eastAsia" w:eastAsia="宋体"/>
        </w:rPr>
        <w:t>文章作者. 文章题名. 论文集名. 出版地：出版社.</w:t>
      </w:r>
      <w:r>
        <w:rPr>
          <w:rFonts w:hint="eastAsia" w:eastAsia="宋体"/>
          <w:lang w:val="en-US" w:eastAsia="zh-CN"/>
        </w:rPr>
        <w:t xml:space="preserve"> </w:t>
      </w:r>
      <w:r>
        <w:rPr>
          <w:rFonts w:hint="eastAsia" w:eastAsia="宋体"/>
        </w:rPr>
        <w:t>(年). (文章在论文集中的起止页码)</w:t>
      </w:r>
      <w:r>
        <w:rPr>
          <w:rFonts w:hint="eastAsia"/>
          <w:lang w:eastAsia="zh-CN"/>
        </w:rPr>
        <w:t>；</w:t>
      </w:r>
    </w:p>
    <w:p w14:paraId="560EA301">
      <w:pPr>
        <w:pStyle w:val="7"/>
        <w:rPr>
          <w:rFonts w:hint="eastAsia" w:eastAsia="宋体"/>
          <w:lang w:eastAsia="zh-CN"/>
        </w:rPr>
      </w:pPr>
      <w:r>
        <w:rPr>
          <w:rFonts w:hint="eastAsia" w:eastAsia="宋体"/>
          <w:lang w:val="en-US" w:eastAsia="zh-CN"/>
        </w:rPr>
        <w:t>俄语</w:t>
      </w:r>
      <w:r>
        <w:rPr>
          <w:rFonts w:hint="eastAsia" w:eastAsia="宋体"/>
        </w:rPr>
        <w:t>文献 (</w:t>
      </w:r>
      <w:r>
        <w:rPr>
          <w:rFonts w:hint="eastAsia" w:eastAsia="宋体"/>
          <w:lang w:val="en-US" w:eastAsia="zh-CN"/>
        </w:rPr>
        <w:t>作者</w:t>
      </w:r>
      <w:r>
        <w:rPr>
          <w:rFonts w:hint="eastAsia" w:eastAsia="宋体"/>
        </w:rPr>
        <w:t>斜体)</w:t>
      </w:r>
      <w:r>
        <w:rPr>
          <w:rFonts w:hint="eastAsia"/>
          <w:lang w:eastAsia="zh-CN"/>
        </w:rPr>
        <w:t>；</w:t>
      </w:r>
    </w:p>
    <w:p w14:paraId="1F7167B9">
      <w:pPr>
        <w:pStyle w:val="7"/>
      </w:pPr>
      <w:r>
        <w:rPr>
          <w:rFonts w:hint="eastAsia" w:eastAsia="宋体"/>
        </w:rPr>
        <w:t>中文文献 (</w:t>
      </w:r>
      <w:r>
        <w:rPr>
          <w:rFonts w:hint="eastAsia" w:eastAsia="宋体"/>
          <w:lang w:val="en-US" w:eastAsia="zh-CN"/>
        </w:rPr>
        <w:t>作者</w:t>
      </w:r>
      <w:r>
        <w:rPr>
          <w:rFonts w:hint="eastAsia" w:eastAsia="宋体"/>
        </w:rPr>
        <w:t>斜体</w:t>
      </w:r>
      <w:r>
        <w:rPr>
          <w:rFonts w:hint="eastAsia" w:eastAsia="宋体"/>
          <w:lang w:eastAsia="zh-CN"/>
        </w:rPr>
        <w:t>，</w:t>
      </w:r>
      <w:r>
        <w:rPr>
          <w:rFonts w:hint="eastAsia" w:eastAsia="宋体"/>
          <w:lang w:val="en-US" w:eastAsia="zh-CN"/>
        </w:rPr>
        <w:t>译成俄语</w:t>
      </w:r>
      <w:r>
        <w:rPr>
          <w:rFonts w:hint="eastAsia" w:eastAsia="宋体"/>
        </w:rPr>
        <w:t>)</w:t>
      </w:r>
    </w:p>
  </w:comment>
  <w:comment w:id="27" w:author="Linaren" w:date="2024-09-26T17:45:41Z" w:initials="n">
    <w:p w14:paraId="24D9B59E">
      <w:pPr>
        <w:pStyle w:val="7"/>
        <w:rPr>
          <w:rFonts w:hint="eastAsia" w:eastAsia="宋体"/>
        </w:rPr>
      </w:pPr>
      <w:r>
        <w:rPr>
          <w:rFonts w:hint="eastAsia" w:eastAsia="宋体"/>
        </w:rPr>
        <w:t>作者. 题名. 刊名, (年).</w:t>
      </w:r>
      <w:r>
        <w:rPr>
          <w:rFonts w:hint="default" w:eastAsia="宋体"/>
          <w:lang w:val="en-US"/>
        </w:rPr>
        <w:t xml:space="preserve"> </w:t>
      </w:r>
      <w:r>
        <w:rPr>
          <w:rFonts w:hint="eastAsia" w:eastAsia="宋体"/>
        </w:rPr>
        <w:t>卷(期): 起止页码.</w:t>
      </w:r>
      <w:r>
        <w:rPr>
          <w:rFonts w:hint="eastAsia"/>
          <w:lang w:eastAsia="zh-CN"/>
        </w:rPr>
        <w:t>；</w:t>
      </w:r>
      <w:r>
        <w:rPr>
          <w:rFonts w:hint="eastAsia" w:eastAsia="宋体"/>
        </w:rPr>
        <w:t xml:space="preserve"> </w:t>
      </w:r>
    </w:p>
    <w:p w14:paraId="76DD0970">
      <w:pPr>
        <w:pStyle w:val="7"/>
        <w:rPr>
          <w:rFonts w:hint="eastAsia" w:eastAsia="宋体"/>
          <w:lang w:eastAsia="zh-CN"/>
        </w:rPr>
      </w:pPr>
      <w:r>
        <w:rPr>
          <w:rFonts w:hint="eastAsia" w:eastAsia="宋体"/>
          <w:lang w:val="en-US" w:eastAsia="zh-CN"/>
        </w:rPr>
        <w:t>俄语</w:t>
      </w:r>
      <w:r>
        <w:rPr>
          <w:rFonts w:hint="eastAsia" w:eastAsia="宋体"/>
        </w:rPr>
        <w:t>文献 (</w:t>
      </w:r>
      <w:r>
        <w:rPr>
          <w:rFonts w:hint="eastAsia" w:eastAsia="宋体"/>
          <w:lang w:val="en-US" w:eastAsia="zh-CN"/>
        </w:rPr>
        <w:t>作者</w:t>
      </w:r>
      <w:r>
        <w:rPr>
          <w:rFonts w:hint="eastAsia" w:eastAsia="宋体"/>
        </w:rPr>
        <w:t>斜体)</w:t>
      </w:r>
      <w:r>
        <w:rPr>
          <w:rFonts w:hint="eastAsia"/>
          <w:lang w:eastAsia="zh-CN"/>
        </w:rPr>
        <w:t>；</w:t>
      </w:r>
    </w:p>
    <w:p w14:paraId="1C7DAD10">
      <w:pPr>
        <w:pStyle w:val="7"/>
      </w:pPr>
      <w:r>
        <w:rPr>
          <w:rFonts w:hint="eastAsia" w:eastAsia="宋体"/>
        </w:rPr>
        <w:t>中文文献 (</w:t>
      </w:r>
      <w:r>
        <w:rPr>
          <w:rFonts w:hint="eastAsia" w:eastAsia="宋体"/>
          <w:lang w:val="en-US" w:eastAsia="zh-CN"/>
        </w:rPr>
        <w:t>作者</w:t>
      </w:r>
      <w:r>
        <w:rPr>
          <w:rFonts w:hint="eastAsia" w:eastAsia="宋体"/>
        </w:rPr>
        <w:t>斜体</w:t>
      </w:r>
      <w:r>
        <w:rPr>
          <w:rFonts w:hint="eastAsia" w:eastAsia="宋体"/>
          <w:lang w:eastAsia="zh-CN"/>
        </w:rPr>
        <w:t>，</w:t>
      </w:r>
      <w:r>
        <w:rPr>
          <w:rFonts w:hint="eastAsia" w:eastAsia="宋体"/>
          <w:lang w:val="en-US" w:eastAsia="zh-CN"/>
        </w:rPr>
        <w:t>译成俄语</w:t>
      </w:r>
      <w:r>
        <w:rPr>
          <w:rFonts w:hint="eastAsia" w:eastAsia="宋体"/>
        </w:rPr>
        <w:t>)</w:t>
      </w:r>
    </w:p>
  </w:comment>
  <w:comment w:id="28" w:author="Linaren" w:date="2024-09-26T17:46:24Z" w:initials="n">
    <w:p w14:paraId="3DDF7EC3">
      <w:pPr>
        <w:pStyle w:val="7"/>
        <w:rPr>
          <w:rFonts w:hint="default" w:eastAsia="宋体"/>
          <w:lang w:val="ru-RU" w:eastAsia="zh-CN"/>
        </w:rPr>
      </w:pPr>
      <w:r>
        <w:rPr>
          <w:rFonts w:hint="eastAsia" w:eastAsia="宋体"/>
          <w:lang w:val="en-US" w:eastAsia="zh-CN"/>
        </w:rPr>
        <w:t>作者. 题名. 论文级别. 地点.</w:t>
      </w:r>
      <w:r>
        <w:rPr>
          <w:rFonts w:hint="default" w:eastAsia="宋体"/>
          <w:lang w:val="ru-RU" w:eastAsia="zh-CN"/>
        </w:rPr>
        <w:t xml:space="preserve"> </w:t>
      </w:r>
      <w:r>
        <w:rPr>
          <w:rFonts w:hint="eastAsia" w:eastAsia="宋体"/>
          <w:lang w:val="en-US" w:eastAsia="zh-CN"/>
        </w:rPr>
        <w:t>(年). 页数</w:t>
      </w:r>
      <w:r>
        <w:rPr>
          <w:rFonts w:hint="default" w:eastAsia="宋体"/>
          <w:lang w:val="ru-RU" w:eastAsia="zh-CN"/>
        </w:rPr>
        <w:t>.</w:t>
      </w:r>
      <w:r>
        <w:rPr>
          <w:rFonts w:hint="eastAsia"/>
          <w:lang w:val="ru-RU" w:eastAsia="zh-CN"/>
        </w:rPr>
        <w:t>；</w:t>
      </w:r>
      <w:r>
        <w:rPr>
          <w:rFonts w:hint="default" w:eastAsia="宋体"/>
          <w:lang w:val="ru-RU" w:eastAsia="zh-CN"/>
        </w:rPr>
        <w:t xml:space="preserve"> </w:t>
      </w:r>
    </w:p>
    <w:p w14:paraId="0BA9E46C">
      <w:pPr>
        <w:pStyle w:val="7"/>
        <w:rPr>
          <w:rFonts w:hint="eastAsia" w:eastAsia="宋体"/>
          <w:lang w:eastAsia="zh-CN"/>
        </w:rPr>
      </w:pPr>
      <w:r>
        <w:rPr>
          <w:rFonts w:hint="eastAsia" w:eastAsia="宋体"/>
          <w:lang w:val="en-US" w:eastAsia="zh-CN"/>
        </w:rPr>
        <w:t>俄语</w:t>
      </w:r>
      <w:r>
        <w:rPr>
          <w:rFonts w:hint="eastAsia" w:eastAsia="宋体"/>
        </w:rPr>
        <w:t>文献 (</w:t>
      </w:r>
      <w:r>
        <w:rPr>
          <w:rFonts w:hint="eastAsia" w:eastAsia="宋体"/>
          <w:lang w:val="en-US" w:eastAsia="zh-CN"/>
        </w:rPr>
        <w:t>作者</w:t>
      </w:r>
      <w:r>
        <w:rPr>
          <w:rFonts w:hint="eastAsia" w:eastAsia="宋体"/>
        </w:rPr>
        <w:t>斜体)</w:t>
      </w:r>
      <w:r>
        <w:rPr>
          <w:rFonts w:hint="eastAsia"/>
          <w:lang w:eastAsia="zh-CN"/>
        </w:rPr>
        <w:t>；</w:t>
      </w:r>
    </w:p>
    <w:p w14:paraId="1D5C177B">
      <w:pPr>
        <w:pStyle w:val="7"/>
        <w:rPr>
          <w:rFonts w:hint="default"/>
          <w:sz w:val="24"/>
          <w:highlight w:val="yellow"/>
          <w:lang w:val="ru-RU"/>
        </w:rPr>
      </w:pPr>
      <w:r>
        <w:rPr>
          <w:rFonts w:hint="eastAsia" w:eastAsia="宋体"/>
        </w:rPr>
        <w:t>中文文献 (</w:t>
      </w:r>
      <w:r>
        <w:rPr>
          <w:rFonts w:hint="eastAsia" w:eastAsia="宋体"/>
          <w:lang w:val="en-US" w:eastAsia="zh-CN"/>
        </w:rPr>
        <w:t>作者</w:t>
      </w:r>
      <w:r>
        <w:rPr>
          <w:rFonts w:hint="eastAsia" w:eastAsia="宋体"/>
        </w:rPr>
        <w:t>斜体</w:t>
      </w:r>
      <w:r>
        <w:rPr>
          <w:rFonts w:hint="eastAsia" w:eastAsia="宋体"/>
          <w:lang w:eastAsia="zh-CN"/>
        </w:rPr>
        <w:t>，</w:t>
      </w:r>
      <w:r>
        <w:rPr>
          <w:rFonts w:hint="eastAsia" w:eastAsia="宋体"/>
          <w:lang w:val="en-US" w:eastAsia="zh-CN"/>
        </w:rPr>
        <w:t>译成俄语</w:t>
      </w:r>
      <w:r>
        <w:rPr>
          <w:rFonts w:hint="eastAsia" w:eastAsia="宋体"/>
        </w:rPr>
        <w:t>)</w:t>
      </w:r>
    </w:p>
  </w:comment>
  <w:comment w:id="29" w:author="Linaren" w:date="2024-09-26T17:46:59Z" w:initials="n">
    <w:p w14:paraId="10E97C8C">
      <w:pPr>
        <w:tabs>
          <w:tab w:val="left" w:pos="709"/>
        </w:tabs>
        <w:spacing w:line="360" w:lineRule="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作者. 题名. DOI（识别号，如无识别号则用Retrieved from列出网址）访问日期.</w:t>
      </w:r>
      <w:r>
        <w:rPr>
          <w:rFonts w:hint="eastAsia" w:cs="Times New Roman"/>
          <w:kern w:val="2"/>
          <w:sz w:val="21"/>
          <w:szCs w:val="24"/>
          <w:lang w:val="en-US" w:eastAsia="zh-CN" w:bidi="ar-SA"/>
        </w:rPr>
        <w:t>；</w:t>
      </w:r>
    </w:p>
    <w:p w14:paraId="6EA5FE72">
      <w:pPr>
        <w:pStyle w:val="7"/>
        <w:rPr>
          <w:rFonts w:hint="eastAsia" w:eastAsia="宋体"/>
          <w:b/>
          <w:bCs/>
          <w:lang w:eastAsia="zh-CN"/>
        </w:rPr>
      </w:pPr>
      <w:r>
        <w:rPr>
          <w:rFonts w:hint="eastAsia" w:eastAsia="宋体"/>
          <w:lang w:val="en-US" w:eastAsia="zh-CN"/>
        </w:rPr>
        <w:t>俄语</w:t>
      </w:r>
      <w:r>
        <w:rPr>
          <w:rFonts w:hint="eastAsia" w:eastAsia="宋体"/>
        </w:rPr>
        <w:t>文献 (</w:t>
      </w:r>
      <w:r>
        <w:rPr>
          <w:rFonts w:hint="eastAsia" w:eastAsia="宋体"/>
          <w:lang w:val="en-US" w:eastAsia="zh-CN"/>
        </w:rPr>
        <w:t>作者</w:t>
      </w:r>
      <w:r>
        <w:rPr>
          <w:rFonts w:hint="eastAsia" w:eastAsia="宋体"/>
        </w:rPr>
        <w:t>斜体)</w:t>
      </w:r>
      <w:r>
        <w:rPr>
          <w:rFonts w:hint="eastAsia"/>
          <w:lang w:eastAsia="zh-CN"/>
        </w:rPr>
        <w:t>；</w:t>
      </w:r>
    </w:p>
    <w:p w14:paraId="6D5150C6">
      <w:pPr>
        <w:pStyle w:val="7"/>
      </w:pPr>
      <w:r>
        <w:rPr>
          <w:rFonts w:hint="eastAsia" w:eastAsia="宋体"/>
        </w:rPr>
        <w:t>中文文献 (</w:t>
      </w:r>
      <w:r>
        <w:rPr>
          <w:rFonts w:hint="eastAsia" w:eastAsia="宋体"/>
          <w:lang w:val="en-US" w:eastAsia="zh-CN"/>
        </w:rPr>
        <w:t>作者</w:t>
      </w:r>
      <w:r>
        <w:rPr>
          <w:rFonts w:hint="eastAsia" w:eastAsia="宋体"/>
        </w:rPr>
        <w:t>斜体</w:t>
      </w:r>
      <w:r>
        <w:rPr>
          <w:rFonts w:hint="eastAsia" w:eastAsia="宋体"/>
          <w:lang w:eastAsia="zh-CN"/>
        </w:rPr>
        <w:t>，</w:t>
      </w:r>
      <w:r>
        <w:rPr>
          <w:rFonts w:hint="eastAsia" w:eastAsia="宋体"/>
          <w:lang w:val="en-US" w:eastAsia="zh-CN"/>
        </w:rPr>
        <w:t>译成俄语</w:t>
      </w:r>
      <w:r>
        <w:rPr>
          <w:rFonts w:hint="eastAsia" w:eastAsia="宋体"/>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DE1F3C" w15:done="0"/>
  <w15:commentEx w15:paraId="62AF9C20" w15:done="0"/>
  <w15:commentEx w15:paraId="12B8E67D" w15:done="0"/>
  <w15:commentEx w15:paraId="5C0922E7" w15:done="0"/>
  <w15:commentEx w15:paraId="5B00BF9C" w15:done="0"/>
  <w15:commentEx w15:paraId="7A695B6D" w15:done="0"/>
  <w15:commentEx w15:paraId="50611438" w15:done="0"/>
  <w15:commentEx w15:paraId="47E1206C" w15:done="0"/>
  <w15:commentEx w15:paraId="23324FA7" w15:done="0"/>
  <w15:commentEx w15:paraId="4DD6F70A" w15:done="0"/>
  <w15:commentEx w15:paraId="3ECDBBED" w15:done="0"/>
  <w15:commentEx w15:paraId="1B3D0D43" w15:done="0"/>
  <w15:commentEx w15:paraId="53CC5634" w15:done="0"/>
  <w15:commentEx w15:paraId="55663946" w15:done="0"/>
  <w15:commentEx w15:paraId="0D96B4EE" w15:done="0"/>
  <w15:commentEx w15:paraId="05DB5EB7" w15:done="0"/>
  <w15:commentEx w15:paraId="41A59A65" w15:done="0"/>
  <w15:commentEx w15:paraId="40BCDBFA" w15:done="0"/>
  <w15:commentEx w15:paraId="0F38C507" w15:done="0"/>
  <w15:commentEx w15:paraId="4C4EB168" w15:done="0"/>
  <w15:commentEx w15:paraId="3946B6C1" w15:done="0"/>
  <w15:commentEx w15:paraId="3D64254A" w15:done="0"/>
  <w15:commentEx w15:paraId="75A652C7" w15:done="0"/>
  <w15:commentEx w15:paraId="7E740DAE" w15:done="0"/>
  <w15:commentEx w15:paraId="354F2F53" w15:done="0"/>
  <w15:commentEx w15:paraId="76D6BCEA" w15:done="0"/>
  <w15:commentEx w15:paraId="1F7167B9" w15:done="0"/>
  <w15:commentEx w15:paraId="1C7DAD10" w15:done="0"/>
  <w15:commentEx w15:paraId="1D5C177B" w15:done="0"/>
  <w15:commentEx w15:paraId="6D5150C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00"/>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2020503050405090304"/>
    <w:charset w:val="00"/>
    <w:family w:val="auto"/>
    <w:pitch w:val="default"/>
    <w:sig w:usb0="00000000" w:usb1="00000000" w:usb2="00000001" w:usb3="00000000" w:csb0="400001BF" w:csb1="DFF70000"/>
  </w:font>
  <w:font w:name="Times New Roman Bold">
    <w:altName w:val="Times New Roman"/>
    <w:panose1 w:val="02020503050405090304"/>
    <w:charset w:val="00"/>
    <w:family w:val="auto"/>
    <w:pitch w:val="default"/>
    <w:sig w:usb0="00000000" w:usb1="00000000" w:usb2="00000001" w:usb3="00000000" w:csb0="400001BF" w:csb1="DFF70000"/>
  </w:font>
  <w:font w:name="华文仿宋">
    <w:panose1 w:val="02010600040101010101"/>
    <w:charset w:val="86"/>
    <w:family w:val="auto"/>
    <w:pitch w:val="default"/>
    <w:sig w:usb0="00000287" w:usb1="080F0000" w:usb2="00000000" w:usb3="00000000" w:csb0="0004009F" w:csb1="DFD70000"/>
  </w:font>
  <w:font w:name="Minion Pro">
    <w:altName w:val="Segoe Print"/>
    <w:panose1 w:val="00000000000000000000"/>
    <w:charset w:val="00"/>
    <w:family w:val="roman"/>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08480">
    <w:pPr>
      <w:pStyle w:val="7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D0BBF">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A4BF5">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88893A">
                          <w:pPr>
                            <w:pStyle w:val="1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w:t>
                          </w:r>
                          <w:ins w:id="0" w:author="think" w:date="2018-11-16T11:33:00Z">
                            <w:r>
                              <w:rPr>
                                <w:rFonts w:hint="eastAsia"/>
                              </w:rPr>
                              <w:t xml:space="preserve"> </w:t>
                            </w:r>
                          </w:ins>
                          <w:r>
                            <w:rPr>
                              <w:rFonts w:hint="eastAsia"/>
                            </w:rPr>
                            <w:t>共</w:t>
                          </w:r>
                          <w:r>
                            <w:rPr>
                              <w:rFonts w:hint="default"/>
                              <w:lang w:val="ru-RU"/>
                            </w:rPr>
                            <w:t>7</w:t>
                          </w:r>
                          <w:r>
                            <w:rPr>
                              <w:rFonts w:hint="eastAsia"/>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0A88893A">
                    <w:pPr>
                      <w:pStyle w:val="1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w:t>
                    </w:r>
                    <w:ins w:id="1" w:author="think" w:date="2018-11-16T11:33:00Z">
                      <w:r>
                        <w:rPr>
                          <w:rFonts w:hint="eastAsia"/>
                        </w:rPr>
                        <w:t xml:space="preserve"> </w:t>
                      </w:r>
                    </w:ins>
                    <w:r>
                      <w:rPr>
                        <w:rFonts w:hint="eastAsia"/>
                      </w:rPr>
                      <w:t>共</w:t>
                    </w:r>
                    <w:r>
                      <w:rPr>
                        <w:rFonts w:hint="default"/>
                        <w:lang w:val="ru-RU"/>
                      </w:rPr>
                      <w:t>7</w:t>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FF2AA">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433A">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5291">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8895C">
    <w:pPr>
      <w:jc w:val="righ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D6EDF"/>
    <w:multiLevelType w:val="multilevel"/>
    <w:tmpl w:val="F7FD6EDF"/>
    <w:lvl w:ilvl="0" w:tentative="0">
      <w:start w:val="1"/>
      <w:numFmt w:val="decimal"/>
      <w:suff w:val="nothing"/>
      <w:lvlText w:val="第%1章 "/>
      <w:lvlJc w:val="center"/>
      <w:pPr>
        <w:ind w:left="0" w:firstLine="0"/>
      </w:pPr>
      <w:rPr>
        <w:rFonts w:hint="default" w:ascii="Times New Roman" w:hAnsi="Times New Roman" w:eastAsia="黑体"/>
        <w:b w:val="0"/>
        <w:i w:val="0"/>
        <w:caps w:val="0"/>
        <w:strike w:val="0"/>
        <w:dstrike w:val="0"/>
        <w:snapToGrid/>
        <w:vanish w:val="0"/>
        <w:spacing w:val="40"/>
        <w:w w:val="100"/>
        <w:kern w:val="32"/>
        <w:position w:val="0"/>
        <w:sz w:val="32"/>
        <w:vertAlign w:val="baseline"/>
        <w:lang w:val="en-US"/>
        <w14:cntxtalts w14:val="0"/>
      </w:rPr>
    </w:lvl>
    <w:lvl w:ilvl="1" w:tentative="0">
      <w:start w:val="1"/>
      <w:numFmt w:val="decimal"/>
      <w:pStyle w:val="3"/>
      <w:suff w:val="nothing"/>
      <w:lvlText w:val="%1.%2 "/>
      <w:lvlJc w:val="left"/>
      <w:pPr>
        <w:ind w:left="0" w:firstLine="0"/>
      </w:pPr>
      <w:rPr>
        <w:rFonts w:hint="default" w:ascii="Times New Roman" w:hAnsi="Times New Roman" w:eastAsia="黑体"/>
        <w:b w:val="0"/>
        <w:i w:val="0"/>
        <w:caps w:val="0"/>
        <w:strike w:val="0"/>
        <w:dstrike w:val="0"/>
        <w:snapToGrid/>
        <w:vanish w:val="0"/>
        <w:spacing w:val="0"/>
        <w:w w:val="100"/>
        <w:kern w:val="28"/>
        <w:position w:val="0"/>
        <w:sz w:val="28"/>
        <w:vertAlign w:val="baseline"/>
        <w14:cntxtalts w14:val="0"/>
      </w:rPr>
    </w:lvl>
    <w:lvl w:ilvl="2" w:tentative="0">
      <w:start w:val="1"/>
      <w:numFmt w:val="decimal"/>
      <w:suff w:val="nothing"/>
      <w:lvlText w:val="%1.%2.%3 "/>
      <w:lvlJc w:val="left"/>
      <w:pPr>
        <w:ind w:left="0" w:firstLine="0"/>
      </w:pPr>
      <w:rPr>
        <w:rFonts w:hint="eastAsia"/>
      </w:rPr>
    </w:lvl>
    <w:lvl w:ilvl="3" w:tentative="0">
      <w:start w:val="1"/>
      <w:numFmt w:val="decimal"/>
      <w:pStyle w:val="5"/>
      <w:suff w:val="nothing"/>
      <w:lvlText w:val="（%4）"/>
      <w:lvlJc w:val="left"/>
      <w:pPr>
        <w:ind w:left="0" w:firstLine="289"/>
      </w:pPr>
      <w:rPr>
        <w:rFonts w:hint="default" w:ascii="Times New Roman" w:hAnsi="Times New Roman" w:eastAsia="宋体"/>
        <w:caps w:val="0"/>
        <w:strike w:val="0"/>
        <w:dstrike w:val="0"/>
        <w:snapToGrid/>
        <w:vanish w:val="0"/>
        <w:spacing w:val="0"/>
        <w:w w:val="100"/>
        <w:kern w:val="2"/>
        <w:position w:val="0"/>
        <w:highlight w:val="red"/>
        <w:vertAlign w:val="baseline"/>
        <w14:cntxtalts w14:val="0"/>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20C60BAD"/>
    <w:multiLevelType w:val="multilevel"/>
    <w:tmpl w:val="20C60B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Co Sun">
    <w15:presenceInfo w15:providerId="None" w15:userId="CoCo Sun"/>
  </w15:person>
  <w15:person w15:author="Linaren">
    <w15:presenceInfo w15:providerId="None" w15:userId="Linaren"/>
  </w15:person>
  <w15:person w15:author="难忘的夏天">
    <w15:presenceInfo w15:providerId="None" w15:userId="难忘的夏天"/>
  </w15:person>
  <w15:person w15:author="think">
    <w15:presenceInfo w15:providerId="None" w15:userId="think"/>
  </w15:person>
  <w15:person w15:author="DELL">
    <w15:presenceInfo w15:providerId="None" w15:userId="DELL"/>
  </w15:person>
  <w15:person w15:author="zhang jie">
    <w15:presenceInfo w15:providerId="Windows Live" w15:userId="f09fc40c6e8712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2OGFjMWY1MTk5YTNkMmE4MDQ1Nzc3OTVlMTE4NTUifQ=="/>
  </w:docVars>
  <w:rsids>
    <w:rsidRoot w:val="006E263D"/>
    <w:rsid w:val="0000450B"/>
    <w:rsid w:val="00005D1C"/>
    <w:rsid w:val="00007021"/>
    <w:rsid w:val="00021429"/>
    <w:rsid w:val="00027C88"/>
    <w:rsid w:val="00031AA9"/>
    <w:rsid w:val="00032B40"/>
    <w:rsid w:val="00055738"/>
    <w:rsid w:val="00061506"/>
    <w:rsid w:val="00064B4A"/>
    <w:rsid w:val="00066293"/>
    <w:rsid w:val="000757F9"/>
    <w:rsid w:val="00076DAC"/>
    <w:rsid w:val="00077F7F"/>
    <w:rsid w:val="00083498"/>
    <w:rsid w:val="00087E8A"/>
    <w:rsid w:val="00095820"/>
    <w:rsid w:val="000A37C4"/>
    <w:rsid w:val="000B2F06"/>
    <w:rsid w:val="000B4A91"/>
    <w:rsid w:val="000B5E2E"/>
    <w:rsid w:val="000B7DAD"/>
    <w:rsid w:val="000D1D2D"/>
    <w:rsid w:val="000D2BB5"/>
    <w:rsid w:val="000D4B33"/>
    <w:rsid w:val="000D6052"/>
    <w:rsid w:val="000E0DA9"/>
    <w:rsid w:val="000E2B9F"/>
    <w:rsid w:val="000F18C5"/>
    <w:rsid w:val="000F251E"/>
    <w:rsid w:val="000F2B57"/>
    <w:rsid w:val="000F6038"/>
    <w:rsid w:val="00100D28"/>
    <w:rsid w:val="00110A8B"/>
    <w:rsid w:val="001139CE"/>
    <w:rsid w:val="00125AB9"/>
    <w:rsid w:val="00127FAD"/>
    <w:rsid w:val="0013023B"/>
    <w:rsid w:val="00133352"/>
    <w:rsid w:val="001348F5"/>
    <w:rsid w:val="00150002"/>
    <w:rsid w:val="00160FF7"/>
    <w:rsid w:val="00162875"/>
    <w:rsid w:val="0016493A"/>
    <w:rsid w:val="00167681"/>
    <w:rsid w:val="001676C4"/>
    <w:rsid w:val="001705E0"/>
    <w:rsid w:val="0017368E"/>
    <w:rsid w:val="001744F6"/>
    <w:rsid w:val="00174F58"/>
    <w:rsid w:val="00180810"/>
    <w:rsid w:val="001835E7"/>
    <w:rsid w:val="00186877"/>
    <w:rsid w:val="00187B12"/>
    <w:rsid w:val="00191349"/>
    <w:rsid w:val="00192B89"/>
    <w:rsid w:val="001A62C2"/>
    <w:rsid w:val="001B252B"/>
    <w:rsid w:val="001B2DAB"/>
    <w:rsid w:val="001B2F89"/>
    <w:rsid w:val="001B54C9"/>
    <w:rsid w:val="001C106D"/>
    <w:rsid w:val="001C2235"/>
    <w:rsid w:val="001C58E1"/>
    <w:rsid w:val="001D0F6B"/>
    <w:rsid w:val="001D2135"/>
    <w:rsid w:val="001D51AA"/>
    <w:rsid w:val="001E5947"/>
    <w:rsid w:val="001E7B9B"/>
    <w:rsid w:val="001F3A28"/>
    <w:rsid w:val="001F64D9"/>
    <w:rsid w:val="001F7660"/>
    <w:rsid w:val="0020738C"/>
    <w:rsid w:val="00217FA5"/>
    <w:rsid w:val="00222306"/>
    <w:rsid w:val="00223691"/>
    <w:rsid w:val="002237C4"/>
    <w:rsid w:val="00223AEA"/>
    <w:rsid w:val="0022463C"/>
    <w:rsid w:val="00226419"/>
    <w:rsid w:val="0022740B"/>
    <w:rsid w:val="0023054A"/>
    <w:rsid w:val="00234253"/>
    <w:rsid w:val="00234B91"/>
    <w:rsid w:val="002371F1"/>
    <w:rsid w:val="00244F7B"/>
    <w:rsid w:val="00254C04"/>
    <w:rsid w:val="00260D59"/>
    <w:rsid w:val="002619D9"/>
    <w:rsid w:val="0026408C"/>
    <w:rsid w:val="0026408D"/>
    <w:rsid w:val="00266221"/>
    <w:rsid w:val="00271020"/>
    <w:rsid w:val="00274A82"/>
    <w:rsid w:val="00274AEB"/>
    <w:rsid w:val="00274B2F"/>
    <w:rsid w:val="00276009"/>
    <w:rsid w:val="0027610F"/>
    <w:rsid w:val="0028069E"/>
    <w:rsid w:val="00280A75"/>
    <w:rsid w:val="00283653"/>
    <w:rsid w:val="00286608"/>
    <w:rsid w:val="002877B5"/>
    <w:rsid w:val="002918ED"/>
    <w:rsid w:val="0029507E"/>
    <w:rsid w:val="002957C4"/>
    <w:rsid w:val="00296098"/>
    <w:rsid w:val="0029625F"/>
    <w:rsid w:val="002C5F7E"/>
    <w:rsid w:val="002C7A6C"/>
    <w:rsid w:val="002D63F4"/>
    <w:rsid w:val="00302956"/>
    <w:rsid w:val="00306731"/>
    <w:rsid w:val="003070E4"/>
    <w:rsid w:val="00317B72"/>
    <w:rsid w:val="00317E86"/>
    <w:rsid w:val="0032678E"/>
    <w:rsid w:val="003309E8"/>
    <w:rsid w:val="00340ABB"/>
    <w:rsid w:val="003445C1"/>
    <w:rsid w:val="00345DE0"/>
    <w:rsid w:val="00345F34"/>
    <w:rsid w:val="00351ADD"/>
    <w:rsid w:val="003520EA"/>
    <w:rsid w:val="003524D1"/>
    <w:rsid w:val="00377DCF"/>
    <w:rsid w:val="00380960"/>
    <w:rsid w:val="003826E0"/>
    <w:rsid w:val="00386A1D"/>
    <w:rsid w:val="003944C4"/>
    <w:rsid w:val="003A51E7"/>
    <w:rsid w:val="003B0367"/>
    <w:rsid w:val="003B0543"/>
    <w:rsid w:val="003B0618"/>
    <w:rsid w:val="003B7087"/>
    <w:rsid w:val="003C5DA5"/>
    <w:rsid w:val="003D7D7A"/>
    <w:rsid w:val="003D7E3E"/>
    <w:rsid w:val="003E4E39"/>
    <w:rsid w:val="003E4ECC"/>
    <w:rsid w:val="003E5D09"/>
    <w:rsid w:val="003E5D69"/>
    <w:rsid w:val="003F049C"/>
    <w:rsid w:val="003F69C3"/>
    <w:rsid w:val="0040318E"/>
    <w:rsid w:val="00404DFA"/>
    <w:rsid w:val="00414535"/>
    <w:rsid w:val="00414BB2"/>
    <w:rsid w:val="00417122"/>
    <w:rsid w:val="00417D8A"/>
    <w:rsid w:val="00420B3A"/>
    <w:rsid w:val="00425875"/>
    <w:rsid w:val="004331F1"/>
    <w:rsid w:val="0043724D"/>
    <w:rsid w:val="004375F4"/>
    <w:rsid w:val="00443DBD"/>
    <w:rsid w:val="00450AE3"/>
    <w:rsid w:val="00450FB9"/>
    <w:rsid w:val="00464BE1"/>
    <w:rsid w:val="004653FF"/>
    <w:rsid w:val="00467D1C"/>
    <w:rsid w:val="004745E2"/>
    <w:rsid w:val="00475BF6"/>
    <w:rsid w:val="004765F6"/>
    <w:rsid w:val="00484552"/>
    <w:rsid w:val="004908C8"/>
    <w:rsid w:val="00493003"/>
    <w:rsid w:val="0049317A"/>
    <w:rsid w:val="004965D1"/>
    <w:rsid w:val="004A2EAD"/>
    <w:rsid w:val="004A4C20"/>
    <w:rsid w:val="004A6125"/>
    <w:rsid w:val="004B1F9D"/>
    <w:rsid w:val="004B3037"/>
    <w:rsid w:val="004C07FA"/>
    <w:rsid w:val="004C3AD3"/>
    <w:rsid w:val="004C4C17"/>
    <w:rsid w:val="004C507D"/>
    <w:rsid w:val="004C6989"/>
    <w:rsid w:val="004D04E5"/>
    <w:rsid w:val="004D529F"/>
    <w:rsid w:val="004E0596"/>
    <w:rsid w:val="004E0DFD"/>
    <w:rsid w:val="004E2D0D"/>
    <w:rsid w:val="004E3435"/>
    <w:rsid w:val="004F167E"/>
    <w:rsid w:val="004F214F"/>
    <w:rsid w:val="004F36F1"/>
    <w:rsid w:val="004F57B5"/>
    <w:rsid w:val="004F681D"/>
    <w:rsid w:val="005028E1"/>
    <w:rsid w:val="00502AAA"/>
    <w:rsid w:val="0051125B"/>
    <w:rsid w:val="00512CC0"/>
    <w:rsid w:val="0051747D"/>
    <w:rsid w:val="00520B95"/>
    <w:rsid w:val="00525FA7"/>
    <w:rsid w:val="0053052E"/>
    <w:rsid w:val="00530666"/>
    <w:rsid w:val="00534A1B"/>
    <w:rsid w:val="00534D00"/>
    <w:rsid w:val="00541B19"/>
    <w:rsid w:val="0054510F"/>
    <w:rsid w:val="00545FDC"/>
    <w:rsid w:val="00551B68"/>
    <w:rsid w:val="00556D97"/>
    <w:rsid w:val="0055745D"/>
    <w:rsid w:val="00567320"/>
    <w:rsid w:val="00570564"/>
    <w:rsid w:val="00573441"/>
    <w:rsid w:val="00577BE9"/>
    <w:rsid w:val="005824CF"/>
    <w:rsid w:val="005826C9"/>
    <w:rsid w:val="005915EB"/>
    <w:rsid w:val="005A3371"/>
    <w:rsid w:val="005A3707"/>
    <w:rsid w:val="005A3DF8"/>
    <w:rsid w:val="005C3887"/>
    <w:rsid w:val="005C6D1F"/>
    <w:rsid w:val="005D64AE"/>
    <w:rsid w:val="005D6AFF"/>
    <w:rsid w:val="005D6BB3"/>
    <w:rsid w:val="005E71B3"/>
    <w:rsid w:val="005F37BA"/>
    <w:rsid w:val="005F7771"/>
    <w:rsid w:val="005F7F31"/>
    <w:rsid w:val="00602A42"/>
    <w:rsid w:val="00605BEC"/>
    <w:rsid w:val="006076FB"/>
    <w:rsid w:val="00610A62"/>
    <w:rsid w:val="0061562F"/>
    <w:rsid w:val="00616F69"/>
    <w:rsid w:val="0062058B"/>
    <w:rsid w:val="006247EB"/>
    <w:rsid w:val="00633445"/>
    <w:rsid w:val="00640FB0"/>
    <w:rsid w:val="00641AE0"/>
    <w:rsid w:val="00643797"/>
    <w:rsid w:val="00643E92"/>
    <w:rsid w:val="00652560"/>
    <w:rsid w:val="00652BD7"/>
    <w:rsid w:val="00654846"/>
    <w:rsid w:val="006557EF"/>
    <w:rsid w:val="006611DD"/>
    <w:rsid w:val="006628CE"/>
    <w:rsid w:val="00663077"/>
    <w:rsid w:val="00665430"/>
    <w:rsid w:val="00666C62"/>
    <w:rsid w:val="00667FA0"/>
    <w:rsid w:val="006734CE"/>
    <w:rsid w:val="00674372"/>
    <w:rsid w:val="00682DE8"/>
    <w:rsid w:val="00687142"/>
    <w:rsid w:val="0069076B"/>
    <w:rsid w:val="00692E77"/>
    <w:rsid w:val="006942E1"/>
    <w:rsid w:val="006A1AEF"/>
    <w:rsid w:val="006B1B05"/>
    <w:rsid w:val="006B55A0"/>
    <w:rsid w:val="006B59B1"/>
    <w:rsid w:val="006C1DE5"/>
    <w:rsid w:val="006C775E"/>
    <w:rsid w:val="006D0830"/>
    <w:rsid w:val="006D0FF1"/>
    <w:rsid w:val="006D1D58"/>
    <w:rsid w:val="006D1D96"/>
    <w:rsid w:val="006D1EBB"/>
    <w:rsid w:val="006D6B1C"/>
    <w:rsid w:val="006E263D"/>
    <w:rsid w:val="006E41D2"/>
    <w:rsid w:val="006E5E7A"/>
    <w:rsid w:val="006E6426"/>
    <w:rsid w:val="006F1FC7"/>
    <w:rsid w:val="00700D94"/>
    <w:rsid w:val="00710DCF"/>
    <w:rsid w:val="007158F6"/>
    <w:rsid w:val="00716D72"/>
    <w:rsid w:val="007266D6"/>
    <w:rsid w:val="00733771"/>
    <w:rsid w:val="00733871"/>
    <w:rsid w:val="00736CF8"/>
    <w:rsid w:val="00742089"/>
    <w:rsid w:val="00742BE5"/>
    <w:rsid w:val="00743EDC"/>
    <w:rsid w:val="0074545A"/>
    <w:rsid w:val="0075038F"/>
    <w:rsid w:val="0075096B"/>
    <w:rsid w:val="0076416B"/>
    <w:rsid w:val="00764666"/>
    <w:rsid w:val="00765839"/>
    <w:rsid w:val="00766E24"/>
    <w:rsid w:val="00770A2C"/>
    <w:rsid w:val="00773B3A"/>
    <w:rsid w:val="00775C80"/>
    <w:rsid w:val="00777273"/>
    <w:rsid w:val="007902F4"/>
    <w:rsid w:val="00791906"/>
    <w:rsid w:val="00792961"/>
    <w:rsid w:val="007D5CA8"/>
    <w:rsid w:val="007D6271"/>
    <w:rsid w:val="007D6E47"/>
    <w:rsid w:val="007D6FD9"/>
    <w:rsid w:val="007E33A5"/>
    <w:rsid w:val="007E7D09"/>
    <w:rsid w:val="007F1100"/>
    <w:rsid w:val="007F32AC"/>
    <w:rsid w:val="007F67EA"/>
    <w:rsid w:val="00803719"/>
    <w:rsid w:val="0080391E"/>
    <w:rsid w:val="0081115E"/>
    <w:rsid w:val="00815F72"/>
    <w:rsid w:val="00832A47"/>
    <w:rsid w:val="00842F1B"/>
    <w:rsid w:val="008430B9"/>
    <w:rsid w:val="008516D8"/>
    <w:rsid w:val="00863F05"/>
    <w:rsid w:val="008715F8"/>
    <w:rsid w:val="008717B1"/>
    <w:rsid w:val="00872686"/>
    <w:rsid w:val="008743BA"/>
    <w:rsid w:val="00884D76"/>
    <w:rsid w:val="008904F1"/>
    <w:rsid w:val="00891D44"/>
    <w:rsid w:val="00892090"/>
    <w:rsid w:val="008A66D6"/>
    <w:rsid w:val="008B1C8C"/>
    <w:rsid w:val="008B1E88"/>
    <w:rsid w:val="008B2B57"/>
    <w:rsid w:val="008C1B18"/>
    <w:rsid w:val="008C4186"/>
    <w:rsid w:val="008C4EA4"/>
    <w:rsid w:val="008D7DF2"/>
    <w:rsid w:val="008F1FAA"/>
    <w:rsid w:val="008F2691"/>
    <w:rsid w:val="008F3346"/>
    <w:rsid w:val="008F57C3"/>
    <w:rsid w:val="008F7F38"/>
    <w:rsid w:val="00906498"/>
    <w:rsid w:val="009073B6"/>
    <w:rsid w:val="0091272D"/>
    <w:rsid w:val="009168FB"/>
    <w:rsid w:val="009203BF"/>
    <w:rsid w:val="0092089D"/>
    <w:rsid w:val="00923590"/>
    <w:rsid w:val="00923763"/>
    <w:rsid w:val="00927208"/>
    <w:rsid w:val="00930D9B"/>
    <w:rsid w:val="00931E40"/>
    <w:rsid w:val="00933C97"/>
    <w:rsid w:val="0093793D"/>
    <w:rsid w:val="00946093"/>
    <w:rsid w:val="00947923"/>
    <w:rsid w:val="00951C40"/>
    <w:rsid w:val="00951E86"/>
    <w:rsid w:val="00952213"/>
    <w:rsid w:val="009529B2"/>
    <w:rsid w:val="00954684"/>
    <w:rsid w:val="00955A04"/>
    <w:rsid w:val="00956154"/>
    <w:rsid w:val="00962070"/>
    <w:rsid w:val="00977D5A"/>
    <w:rsid w:val="0098393B"/>
    <w:rsid w:val="00985D1C"/>
    <w:rsid w:val="009934CE"/>
    <w:rsid w:val="00996165"/>
    <w:rsid w:val="0099666A"/>
    <w:rsid w:val="009B1ECA"/>
    <w:rsid w:val="009B287E"/>
    <w:rsid w:val="009C34A2"/>
    <w:rsid w:val="009C5461"/>
    <w:rsid w:val="009D0B54"/>
    <w:rsid w:val="009D1F10"/>
    <w:rsid w:val="009D5C77"/>
    <w:rsid w:val="009D6321"/>
    <w:rsid w:val="009F487F"/>
    <w:rsid w:val="009F4A52"/>
    <w:rsid w:val="009F51B9"/>
    <w:rsid w:val="009F78EA"/>
    <w:rsid w:val="00A06A0D"/>
    <w:rsid w:val="00A06BF1"/>
    <w:rsid w:val="00A06D43"/>
    <w:rsid w:val="00A171CF"/>
    <w:rsid w:val="00A325B5"/>
    <w:rsid w:val="00A34F25"/>
    <w:rsid w:val="00A43E07"/>
    <w:rsid w:val="00A448C7"/>
    <w:rsid w:val="00A546CC"/>
    <w:rsid w:val="00A56C93"/>
    <w:rsid w:val="00A57488"/>
    <w:rsid w:val="00A61B7A"/>
    <w:rsid w:val="00A67A07"/>
    <w:rsid w:val="00A7160F"/>
    <w:rsid w:val="00A801BE"/>
    <w:rsid w:val="00A81AF8"/>
    <w:rsid w:val="00A8323D"/>
    <w:rsid w:val="00A918DB"/>
    <w:rsid w:val="00A92CC9"/>
    <w:rsid w:val="00A96015"/>
    <w:rsid w:val="00A97993"/>
    <w:rsid w:val="00AA2734"/>
    <w:rsid w:val="00AA5A6C"/>
    <w:rsid w:val="00AB2AD9"/>
    <w:rsid w:val="00AB4CD2"/>
    <w:rsid w:val="00AC426C"/>
    <w:rsid w:val="00AC610E"/>
    <w:rsid w:val="00AD3DC0"/>
    <w:rsid w:val="00AD6FD6"/>
    <w:rsid w:val="00AE7A7E"/>
    <w:rsid w:val="00AF7F7A"/>
    <w:rsid w:val="00B00559"/>
    <w:rsid w:val="00B027C3"/>
    <w:rsid w:val="00B116C3"/>
    <w:rsid w:val="00B13349"/>
    <w:rsid w:val="00B23AB1"/>
    <w:rsid w:val="00B26F33"/>
    <w:rsid w:val="00B32241"/>
    <w:rsid w:val="00B32CF4"/>
    <w:rsid w:val="00B34AC0"/>
    <w:rsid w:val="00B365A0"/>
    <w:rsid w:val="00B369E3"/>
    <w:rsid w:val="00B468C6"/>
    <w:rsid w:val="00B53241"/>
    <w:rsid w:val="00B54CA8"/>
    <w:rsid w:val="00B6064F"/>
    <w:rsid w:val="00B73011"/>
    <w:rsid w:val="00B73504"/>
    <w:rsid w:val="00B73C1E"/>
    <w:rsid w:val="00B90F9E"/>
    <w:rsid w:val="00B91201"/>
    <w:rsid w:val="00B91361"/>
    <w:rsid w:val="00B95CB7"/>
    <w:rsid w:val="00B96621"/>
    <w:rsid w:val="00BC3304"/>
    <w:rsid w:val="00BC34D4"/>
    <w:rsid w:val="00BC3A35"/>
    <w:rsid w:val="00BD233F"/>
    <w:rsid w:val="00BD43D4"/>
    <w:rsid w:val="00BD7232"/>
    <w:rsid w:val="00BE2D6B"/>
    <w:rsid w:val="00BE554F"/>
    <w:rsid w:val="00BF1292"/>
    <w:rsid w:val="00BF600C"/>
    <w:rsid w:val="00C00687"/>
    <w:rsid w:val="00C05674"/>
    <w:rsid w:val="00C059A0"/>
    <w:rsid w:val="00C10DB7"/>
    <w:rsid w:val="00C11A5D"/>
    <w:rsid w:val="00C155B7"/>
    <w:rsid w:val="00C218F8"/>
    <w:rsid w:val="00C22EA1"/>
    <w:rsid w:val="00C26706"/>
    <w:rsid w:val="00C309A4"/>
    <w:rsid w:val="00C31FC3"/>
    <w:rsid w:val="00C50A61"/>
    <w:rsid w:val="00C51A46"/>
    <w:rsid w:val="00C616DB"/>
    <w:rsid w:val="00C6290F"/>
    <w:rsid w:val="00C73EAE"/>
    <w:rsid w:val="00C80D3D"/>
    <w:rsid w:val="00C81B97"/>
    <w:rsid w:val="00C83D98"/>
    <w:rsid w:val="00C92403"/>
    <w:rsid w:val="00C93C0A"/>
    <w:rsid w:val="00CA009D"/>
    <w:rsid w:val="00CA5114"/>
    <w:rsid w:val="00CA52A2"/>
    <w:rsid w:val="00CA69DB"/>
    <w:rsid w:val="00CA7CC5"/>
    <w:rsid w:val="00CC51F7"/>
    <w:rsid w:val="00CC6940"/>
    <w:rsid w:val="00CD2774"/>
    <w:rsid w:val="00CD4DB8"/>
    <w:rsid w:val="00CD6BD5"/>
    <w:rsid w:val="00CD7C04"/>
    <w:rsid w:val="00CD7C31"/>
    <w:rsid w:val="00CE4B1E"/>
    <w:rsid w:val="00CF034A"/>
    <w:rsid w:val="00CF22EE"/>
    <w:rsid w:val="00CF3072"/>
    <w:rsid w:val="00CF3F69"/>
    <w:rsid w:val="00CF4C83"/>
    <w:rsid w:val="00D03C46"/>
    <w:rsid w:val="00D12BE0"/>
    <w:rsid w:val="00D13471"/>
    <w:rsid w:val="00D135F2"/>
    <w:rsid w:val="00D16765"/>
    <w:rsid w:val="00D17019"/>
    <w:rsid w:val="00D23831"/>
    <w:rsid w:val="00D37D57"/>
    <w:rsid w:val="00D411E8"/>
    <w:rsid w:val="00D501D6"/>
    <w:rsid w:val="00D50C26"/>
    <w:rsid w:val="00D51117"/>
    <w:rsid w:val="00D5530A"/>
    <w:rsid w:val="00D56011"/>
    <w:rsid w:val="00D5728E"/>
    <w:rsid w:val="00D61A12"/>
    <w:rsid w:val="00D622A7"/>
    <w:rsid w:val="00D65342"/>
    <w:rsid w:val="00D74282"/>
    <w:rsid w:val="00D80018"/>
    <w:rsid w:val="00D81157"/>
    <w:rsid w:val="00D90B18"/>
    <w:rsid w:val="00D90BF6"/>
    <w:rsid w:val="00D9145A"/>
    <w:rsid w:val="00D91F67"/>
    <w:rsid w:val="00DA0B38"/>
    <w:rsid w:val="00DA15BC"/>
    <w:rsid w:val="00DA35B3"/>
    <w:rsid w:val="00DA68CC"/>
    <w:rsid w:val="00DB7AB9"/>
    <w:rsid w:val="00DC0388"/>
    <w:rsid w:val="00DC23AB"/>
    <w:rsid w:val="00DC400B"/>
    <w:rsid w:val="00DC5392"/>
    <w:rsid w:val="00DD0AF6"/>
    <w:rsid w:val="00DD1C64"/>
    <w:rsid w:val="00DD26A3"/>
    <w:rsid w:val="00DD2A5C"/>
    <w:rsid w:val="00DD64A2"/>
    <w:rsid w:val="00DD6F04"/>
    <w:rsid w:val="00DE6CB2"/>
    <w:rsid w:val="00E01AE0"/>
    <w:rsid w:val="00E01F94"/>
    <w:rsid w:val="00E02B64"/>
    <w:rsid w:val="00E0466D"/>
    <w:rsid w:val="00E07555"/>
    <w:rsid w:val="00E1151E"/>
    <w:rsid w:val="00E123E8"/>
    <w:rsid w:val="00E12707"/>
    <w:rsid w:val="00E26AC5"/>
    <w:rsid w:val="00E30ECF"/>
    <w:rsid w:val="00E32352"/>
    <w:rsid w:val="00E326BB"/>
    <w:rsid w:val="00E32E41"/>
    <w:rsid w:val="00E442E1"/>
    <w:rsid w:val="00E446D8"/>
    <w:rsid w:val="00E460FC"/>
    <w:rsid w:val="00E4657C"/>
    <w:rsid w:val="00E46E59"/>
    <w:rsid w:val="00E505B9"/>
    <w:rsid w:val="00E55E1E"/>
    <w:rsid w:val="00E655E6"/>
    <w:rsid w:val="00E66DA9"/>
    <w:rsid w:val="00E73196"/>
    <w:rsid w:val="00E741EE"/>
    <w:rsid w:val="00E76565"/>
    <w:rsid w:val="00E80C15"/>
    <w:rsid w:val="00E81DCE"/>
    <w:rsid w:val="00E84BC3"/>
    <w:rsid w:val="00E86CF2"/>
    <w:rsid w:val="00E90699"/>
    <w:rsid w:val="00E93D0A"/>
    <w:rsid w:val="00EA7A83"/>
    <w:rsid w:val="00EB0B91"/>
    <w:rsid w:val="00EB6DF0"/>
    <w:rsid w:val="00EC25D1"/>
    <w:rsid w:val="00EC52B4"/>
    <w:rsid w:val="00EC76A4"/>
    <w:rsid w:val="00ED4261"/>
    <w:rsid w:val="00ED6C1B"/>
    <w:rsid w:val="00EE1F71"/>
    <w:rsid w:val="00EE5937"/>
    <w:rsid w:val="00EE628F"/>
    <w:rsid w:val="00EF006A"/>
    <w:rsid w:val="00EF0F89"/>
    <w:rsid w:val="00EF2D15"/>
    <w:rsid w:val="00EF304E"/>
    <w:rsid w:val="00EF471F"/>
    <w:rsid w:val="00EF4F7E"/>
    <w:rsid w:val="00F17F00"/>
    <w:rsid w:val="00F227C1"/>
    <w:rsid w:val="00F2523F"/>
    <w:rsid w:val="00F266E5"/>
    <w:rsid w:val="00F46054"/>
    <w:rsid w:val="00F52C8F"/>
    <w:rsid w:val="00F53301"/>
    <w:rsid w:val="00F67027"/>
    <w:rsid w:val="00F704B0"/>
    <w:rsid w:val="00F722CC"/>
    <w:rsid w:val="00F7336A"/>
    <w:rsid w:val="00F75ABB"/>
    <w:rsid w:val="00F81A80"/>
    <w:rsid w:val="00F864B5"/>
    <w:rsid w:val="00F9034D"/>
    <w:rsid w:val="00F91A80"/>
    <w:rsid w:val="00F9270B"/>
    <w:rsid w:val="00FA4894"/>
    <w:rsid w:val="00FB2C59"/>
    <w:rsid w:val="00FB2D68"/>
    <w:rsid w:val="00FC188D"/>
    <w:rsid w:val="00FC3231"/>
    <w:rsid w:val="00FC3E34"/>
    <w:rsid w:val="00FC4E27"/>
    <w:rsid w:val="00FC7C28"/>
    <w:rsid w:val="00FD33E9"/>
    <w:rsid w:val="00FE50C7"/>
    <w:rsid w:val="00FE6179"/>
    <w:rsid w:val="00FE707F"/>
    <w:rsid w:val="00FF0199"/>
    <w:rsid w:val="00FF1004"/>
    <w:rsid w:val="00FF62D1"/>
    <w:rsid w:val="02950E86"/>
    <w:rsid w:val="04D7187F"/>
    <w:rsid w:val="0D3E5811"/>
    <w:rsid w:val="0EC87C21"/>
    <w:rsid w:val="194D575D"/>
    <w:rsid w:val="1C987559"/>
    <w:rsid w:val="30DE45D8"/>
    <w:rsid w:val="31E033F0"/>
    <w:rsid w:val="35D82610"/>
    <w:rsid w:val="38873EAD"/>
    <w:rsid w:val="4450313F"/>
    <w:rsid w:val="4E0313F4"/>
    <w:rsid w:val="52257C93"/>
    <w:rsid w:val="54EA33DC"/>
    <w:rsid w:val="5F2F7B5E"/>
    <w:rsid w:val="5F8B0C27"/>
    <w:rsid w:val="5FF7E4D1"/>
    <w:rsid w:val="607835B4"/>
    <w:rsid w:val="64B84FC3"/>
    <w:rsid w:val="651B0F26"/>
    <w:rsid w:val="6C97F626"/>
    <w:rsid w:val="6E7D714F"/>
    <w:rsid w:val="71A8244C"/>
    <w:rsid w:val="74864AE5"/>
    <w:rsid w:val="76767439"/>
    <w:rsid w:val="7A7B3DD0"/>
    <w:rsid w:val="7D392BC5"/>
    <w:rsid w:val="7E304914"/>
    <w:rsid w:val="7FBFCE51"/>
    <w:rsid w:val="7FFA55FC"/>
    <w:rsid w:val="DBBEF3DF"/>
    <w:rsid w:val="ED7EBC16"/>
    <w:rsid w:val="FDFB6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2"/>
    <w:qFormat/>
    <w:uiPriority w:val="9"/>
    <w:pPr>
      <w:keepNext/>
      <w:keepLines/>
      <w:spacing w:before="340" w:beforeLines="0" w:after="330" w:afterLines="0" w:line="578" w:lineRule="auto"/>
      <w:jc w:val="left"/>
      <w:outlineLvl w:val="0"/>
    </w:pPr>
    <w:rPr>
      <w:b/>
      <w:bCs/>
      <w:kern w:val="44"/>
      <w:sz w:val="28"/>
      <w:szCs w:val="44"/>
    </w:rPr>
  </w:style>
  <w:style w:type="paragraph" w:styleId="3">
    <w:name w:val="heading 2"/>
    <w:basedOn w:val="1"/>
    <w:next w:val="1"/>
    <w:link w:val="33"/>
    <w:unhideWhenUsed/>
    <w:qFormat/>
    <w:uiPriority w:val="9"/>
    <w:pPr>
      <w:keepNext/>
      <w:keepLines/>
      <w:widowControl/>
      <w:numPr>
        <w:ilvl w:val="1"/>
        <w:numId w:val="1"/>
      </w:numPr>
      <w:adjustRightInd w:val="0"/>
      <w:snapToGrid w:val="0"/>
      <w:spacing w:before="50" w:beforeLines="50" w:after="50" w:afterLines="50" w:line="440" w:lineRule="atLeast"/>
      <w:ind w:firstLine="200" w:firstLineChars="0"/>
      <w:jc w:val="left"/>
      <w:outlineLvl w:val="1"/>
    </w:pPr>
    <w:rPr>
      <w:rFonts w:ascii="Times New Roman" w:hAnsi="Times New Roman" w:eastAsia="黑体" w:cstheme="majorBidi"/>
      <w:bCs/>
      <w:kern w:val="0"/>
      <w:sz w:val="28"/>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5"/>
    <w:unhideWhenUsed/>
    <w:qFormat/>
    <w:uiPriority w:val="9"/>
    <w:pPr>
      <w:keepNext/>
      <w:keepLines/>
      <w:numPr>
        <w:ilvl w:val="3"/>
        <w:numId w:val="1"/>
      </w:numPr>
      <w:spacing w:before="50" w:beforeLines="50" w:after="50" w:afterLines="50" w:line="440" w:lineRule="atLeast"/>
      <w:ind w:firstLine="289" w:firstLineChars="0"/>
      <w:outlineLvl w:val="3"/>
    </w:pPr>
    <w:rPr>
      <w:rFonts w:ascii="Times New Roman" w:hAnsi="Times New Roman" w:eastAsia="宋体" w:cstheme="majorBidi"/>
      <w:bCs/>
      <w:sz w:val="24"/>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pPr>
      <w:widowControl/>
      <w:adjustRightInd w:val="0"/>
      <w:snapToGrid w:val="0"/>
      <w:spacing w:line="240" w:lineRule="auto"/>
      <w:ind w:firstLine="0" w:firstLineChars="0"/>
      <w:jc w:val="left"/>
    </w:pPr>
    <w:rPr>
      <w:rFonts w:eastAsia="黑体" w:asciiTheme="majorHAnsi" w:hAnsiTheme="majorHAnsi" w:cstheme="majorBidi"/>
      <w:kern w:val="0"/>
      <w:sz w:val="20"/>
      <w:szCs w:val="20"/>
    </w:rPr>
  </w:style>
  <w:style w:type="paragraph" w:styleId="7">
    <w:name w:val="annotation text"/>
    <w:basedOn w:val="1"/>
    <w:link w:val="56"/>
    <w:unhideWhenUsed/>
    <w:qFormat/>
    <w:uiPriority w:val="99"/>
    <w:pPr>
      <w:jc w:val="left"/>
    </w:pPr>
  </w:style>
  <w:style w:type="paragraph" w:styleId="8">
    <w:name w:val="Body Text Indent"/>
    <w:basedOn w:val="1"/>
    <w:qFormat/>
    <w:uiPriority w:val="0"/>
    <w:pPr>
      <w:ind w:firstLine="576"/>
    </w:pPr>
    <w:rPr>
      <w:sz w:val="28"/>
      <w:szCs w:val="20"/>
    </w:rPr>
  </w:style>
  <w:style w:type="paragraph" w:styleId="9">
    <w:name w:val="toc 3"/>
    <w:basedOn w:val="1"/>
    <w:next w:val="1"/>
    <w:unhideWhenUsed/>
    <w:qFormat/>
    <w:uiPriority w:val="39"/>
    <w:pPr>
      <w:ind w:left="840" w:leftChars="400"/>
    </w:pPr>
  </w:style>
  <w:style w:type="paragraph" w:styleId="10">
    <w:name w:val="Date"/>
    <w:basedOn w:val="1"/>
    <w:next w:val="1"/>
    <w:semiHidden/>
    <w:unhideWhenUsed/>
    <w:uiPriority w:val="99"/>
    <w:pPr>
      <w:ind w:left="100" w:leftChars="2500"/>
    </w:pPr>
  </w:style>
  <w:style w:type="paragraph" w:styleId="11">
    <w:name w:val="Balloon Text"/>
    <w:basedOn w:val="1"/>
    <w:link w:val="55"/>
    <w:semiHidden/>
    <w:unhideWhenUsed/>
    <w:qFormat/>
    <w:uiPriority w:val="99"/>
    <w:rPr>
      <w:sz w:val="18"/>
      <w:szCs w:val="18"/>
    </w:rPr>
  </w:style>
  <w:style w:type="paragraph" w:styleId="12">
    <w:name w:val="footer"/>
    <w:basedOn w:val="1"/>
    <w:link w:val="54"/>
    <w:unhideWhenUsed/>
    <w:qFormat/>
    <w:uiPriority w:val="99"/>
    <w:pPr>
      <w:tabs>
        <w:tab w:val="center" w:pos="4153"/>
        <w:tab w:val="right" w:pos="8306"/>
      </w:tabs>
      <w:snapToGrid w:val="0"/>
      <w:jc w:val="left"/>
    </w:pPr>
    <w:rPr>
      <w:sz w:val="18"/>
      <w:szCs w:val="18"/>
    </w:rPr>
  </w:style>
  <w:style w:type="paragraph" w:styleId="13">
    <w:name w:val="header"/>
    <w:basedOn w:val="1"/>
    <w:link w:val="49"/>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toc 4"/>
    <w:basedOn w:val="1"/>
    <w:next w:val="1"/>
    <w:semiHidden/>
    <w:unhideWhenUsed/>
    <w:qFormat/>
    <w:uiPriority w:val="39"/>
    <w:pPr>
      <w:tabs>
        <w:tab w:val="left" w:pos="1620"/>
        <w:tab w:val="right" w:leader="dot" w:pos="8296"/>
      </w:tabs>
      <w:spacing w:line="360" w:lineRule="auto"/>
      <w:ind w:left="1260" w:leftChars="600"/>
    </w:pPr>
  </w:style>
  <w:style w:type="paragraph" w:styleId="16">
    <w:name w:val="toc 2"/>
    <w:basedOn w:val="1"/>
    <w:next w:val="1"/>
    <w:link w:val="30"/>
    <w:unhideWhenUsed/>
    <w:qFormat/>
    <w:uiPriority w:val="39"/>
    <w:pPr>
      <w:ind w:left="420" w:leftChars="200"/>
    </w:pPr>
  </w:style>
  <w:style w:type="paragraph" w:styleId="17">
    <w:name w:val="Normal (Web)"/>
    <w:basedOn w:val="1"/>
    <w:semiHidden/>
    <w:unhideWhenUsed/>
    <w:uiPriority w:val="99"/>
    <w:rPr>
      <w:sz w:val="24"/>
    </w:rPr>
  </w:style>
  <w:style w:type="paragraph" w:styleId="18">
    <w:name w:val="annotation subject"/>
    <w:basedOn w:val="7"/>
    <w:next w:val="7"/>
    <w:link w:val="57"/>
    <w:semiHidden/>
    <w:unhideWhenUsed/>
    <w:qFormat/>
    <w:uiPriority w:val="99"/>
    <w:rPr>
      <w:b/>
      <w:bCs/>
    </w:rPr>
  </w:style>
  <w:style w:type="table" w:styleId="20">
    <w:name w:val="Table Grid"/>
    <w:basedOn w:val="19"/>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rFonts w:ascii="Times New Roman" w:hAnsi="Times New Roman" w:eastAsia="宋体" w:cs="Times New Roman"/>
      <w:b/>
      <w:bCs/>
    </w:rPr>
  </w:style>
  <w:style w:type="character" w:styleId="23">
    <w:name w:val="page number"/>
    <w:basedOn w:val="21"/>
    <w:semiHidden/>
    <w:unhideWhenUsed/>
    <w:qFormat/>
    <w:uiPriority w:val="99"/>
  </w:style>
  <w:style w:type="character" w:styleId="24">
    <w:name w:val="Emphasis"/>
    <w:basedOn w:val="21"/>
    <w:qFormat/>
    <w:uiPriority w:val="20"/>
    <w:rPr>
      <w:rFonts w:ascii="Times New Roman" w:hAnsi="Times New Roman" w:eastAsia="宋体" w:cs="Times New Roman"/>
      <w:i/>
      <w:iCs/>
    </w:rPr>
  </w:style>
  <w:style w:type="character" w:styleId="25">
    <w:name w:val="Hyperlink"/>
    <w:basedOn w:val="21"/>
    <w:unhideWhenUsed/>
    <w:qFormat/>
    <w:uiPriority w:val="99"/>
    <w:rPr>
      <w:color w:val="3665C3"/>
      <w:u w:val="none"/>
    </w:rPr>
  </w:style>
  <w:style w:type="character" w:styleId="26">
    <w:name w:val="annotation reference"/>
    <w:basedOn w:val="21"/>
    <w:semiHidden/>
    <w:unhideWhenUsed/>
    <w:qFormat/>
    <w:uiPriority w:val="99"/>
    <w:rPr>
      <w:sz w:val="21"/>
      <w:szCs w:val="21"/>
    </w:rPr>
  </w:style>
  <w:style w:type="character" w:customStyle="1" w:styleId="27">
    <w:name w:val="标题 3 Char"/>
    <w:link w:val="4"/>
    <w:semiHidden/>
    <w:uiPriority w:val="0"/>
    <w:rPr>
      <w:b/>
      <w:bCs/>
      <w:kern w:val="2"/>
      <w:sz w:val="32"/>
      <w:szCs w:val="32"/>
    </w:rPr>
  </w:style>
  <w:style w:type="character" w:customStyle="1" w:styleId="28">
    <w:name w:val="批注文字 Char"/>
    <w:link w:val="7"/>
    <w:qFormat/>
    <w:uiPriority w:val="0"/>
    <w:rPr>
      <w:kern w:val="2"/>
      <w:sz w:val="21"/>
      <w:szCs w:val="24"/>
    </w:rPr>
  </w:style>
  <w:style w:type="character" w:customStyle="1" w:styleId="29">
    <w:name w:val="批注框文本 Char"/>
    <w:link w:val="11"/>
    <w:qFormat/>
    <w:uiPriority w:val="0"/>
    <w:rPr>
      <w:kern w:val="2"/>
      <w:sz w:val="18"/>
      <w:szCs w:val="18"/>
    </w:rPr>
  </w:style>
  <w:style w:type="character" w:customStyle="1" w:styleId="30">
    <w:name w:val="目录 2 Char"/>
    <w:link w:val="16"/>
    <w:uiPriority w:val="0"/>
    <w:rPr>
      <w:kern w:val="2"/>
      <w:sz w:val="21"/>
      <w:szCs w:val="24"/>
    </w:rPr>
  </w:style>
  <w:style w:type="character" w:customStyle="1" w:styleId="31">
    <w:name w:val="批注主题 Char"/>
    <w:basedOn w:val="28"/>
    <w:link w:val="18"/>
    <w:uiPriority w:val="0"/>
  </w:style>
  <w:style w:type="character" w:customStyle="1" w:styleId="32">
    <w:name w:val="标题 1 字符"/>
    <w:basedOn w:val="21"/>
    <w:link w:val="2"/>
    <w:qFormat/>
    <w:uiPriority w:val="9"/>
    <w:rPr>
      <w:rFonts w:ascii="Times New Roman" w:hAnsi="Times New Roman" w:eastAsia="宋体" w:cs="Times New Roman"/>
      <w:b/>
      <w:bCs/>
      <w:kern w:val="44"/>
      <w:sz w:val="28"/>
      <w:szCs w:val="44"/>
    </w:rPr>
  </w:style>
  <w:style w:type="character" w:customStyle="1" w:styleId="33">
    <w:name w:val="标题 2 字符"/>
    <w:basedOn w:val="21"/>
    <w:link w:val="3"/>
    <w:qFormat/>
    <w:uiPriority w:val="9"/>
    <w:rPr>
      <w:rFonts w:ascii="Times New Roman" w:hAnsi="Times New Roman" w:eastAsia="黑体" w:cstheme="majorBidi"/>
      <w:bCs/>
      <w:kern w:val="0"/>
      <w:sz w:val="28"/>
      <w:szCs w:val="32"/>
    </w:rPr>
  </w:style>
  <w:style w:type="character" w:customStyle="1" w:styleId="34">
    <w:name w:val="标题 3 字符"/>
    <w:basedOn w:val="21"/>
    <w:link w:val="4"/>
    <w:qFormat/>
    <w:uiPriority w:val="9"/>
    <w:rPr>
      <w:rFonts w:ascii="Times New Roman" w:hAnsi="Times New Roman" w:eastAsia="黑体" w:cs="Times New Roman"/>
      <w:bCs/>
      <w:kern w:val="24"/>
      <w:sz w:val="24"/>
      <w:szCs w:val="32"/>
    </w:rPr>
  </w:style>
  <w:style w:type="character" w:customStyle="1" w:styleId="35">
    <w:name w:val="标题 4 字符"/>
    <w:basedOn w:val="21"/>
    <w:link w:val="5"/>
    <w:qFormat/>
    <w:uiPriority w:val="9"/>
    <w:rPr>
      <w:rFonts w:ascii="Times New Roman" w:hAnsi="Times New Roman" w:eastAsia="宋体" w:cstheme="majorBidi"/>
      <w:bCs/>
      <w:szCs w:val="28"/>
    </w:rPr>
  </w:style>
  <w:style w:type="character" w:customStyle="1" w:styleId="36">
    <w:name w:val="Subtle Emphasis"/>
    <w:basedOn w:val="21"/>
    <w:qFormat/>
    <w:uiPriority w:val="19"/>
    <w:rPr>
      <w:rFonts w:ascii="Times New Roman" w:hAnsi="Times New Roman" w:eastAsia="宋体" w:cs="Times New Roman"/>
      <w:i/>
      <w:iCs/>
      <w:color w:val="404040" w:themeColor="text1" w:themeTint="BF"/>
      <w14:textFill>
        <w14:solidFill>
          <w14:schemeClr w14:val="tx1">
            <w14:lumMod w14:val="75000"/>
            <w14:lumOff w14:val="25000"/>
          </w14:schemeClr>
        </w14:solidFill>
      </w14:textFill>
    </w:rPr>
  </w:style>
  <w:style w:type="character" w:customStyle="1" w:styleId="37">
    <w:name w:val="Intense Emphasis"/>
    <w:basedOn w:val="21"/>
    <w:qFormat/>
    <w:uiPriority w:val="21"/>
    <w:rPr>
      <w:rFonts w:ascii="Times New Roman" w:hAnsi="Times New Roman" w:eastAsia="宋体" w:cs="Times New Roman"/>
      <w:i/>
      <w:iCs/>
      <w:color w:val="4F81BD" w:themeColor="accent1"/>
      <w14:textFill>
        <w14:solidFill>
          <w14:schemeClr w14:val="accent1"/>
        </w14:solidFill>
      </w14:textFill>
    </w:rPr>
  </w:style>
  <w:style w:type="paragraph" w:styleId="38">
    <w:name w:val="Quote"/>
    <w:basedOn w:val="1"/>
    <w:next w:val="1"/>
    <w:link w:val="39"/>
    <w:qFormat/>
    <w:uiPriority w:val="29"/>
    <w:pPr>
      <w:spacing w:before="200" w:after="160" w:line="440" w:lineRule="atLeast"/>
      <w:ind w:left="864" w:right="864" w:firstLine="200" w:firstLineChars="200"/>
      <w:jc w:val="center"/>
    </w:pPr>
    <w:rPr>
      <w:rFonts w:ascii="Times New Roman" w:hAnsi="Times New Roman" w:eastAsia="宋体" w:cstheme="minorBidi"/>
      <w:i/>
      <w:iCs/>
      <w:color w:val="404040" w:themeColor="text1" w:themeTint="BF"/>
      <w:sz w:val="24"/>
      <w:szCs w:val="22"/>
      <w14:textFill>
        <w14:solidFill>
          <w14:schemeClr w14:val="tx1">
            <w14:lumMod w14:val="75000"/>
            <w14:lumOff w14:val="25000"/>
          </w14:schemeClr>
        </w14:solidFill>
      </w14:textFill>
    </w:rPr>
  </w:style>
  <w:style w:type="character" w:customStyle="1" w:styleId="39">
    <w:name w:val="引用 字符"/>
    <w:basedOn w:val="21"/>
    <w:link w:val="38"/>
    <w:qFormat/>
    <w:uiPriority w:val="29"/>
    <w:rPr>
      <w:rFonts w:ascii="Times New Roman" w:hAnsi="Times New Roman" w:eastAsia="宋体" w:cs="Times New Roman"/>
      <w:i/>
      <w:iCs/>
      <w:color w:val="404040" w:themeColor="text1" w:themeTint="BF"/>
      <w14:textFill>
        <w14:solidFill>
          <w14:schemeClr w14:val="tx1">
            <w14:lumMod w14:val="75000"/>
            <w14:lumOff w14:val="25000"/>
          </w14:schemeClr>
        </w14:solidFill>
      </w14:textFill>
    </w:rPr>
  </w:style>
  <w:style w:type="paragraph" w:styleId="40">
    <w:name w:val="Intense Quote"/>
    <w:basedOn w:val="1"/>
    <w:next w:val="1"/>
    <w:link w:val="41"/>
    <w:qFormat/>
    <w:uiPriority w:val="30"/>
    <w:pPr>
      <w:pBdr>
        <w:top w:val="single" w:color="4F81BD" w:themeColor="accent1" w:sz="4" w:space="10"/>
        <w:bottom w:val="single" w:color="4F81BD" w:themeColor="accent1" w:sz="4" w:space="10"/>
      </w:pBdr>
      <w:spacing w:before="360" w:after="360" w:line="440" w:lineRule="atLeast"/>
      <w:ind w:left="864" w:right="864" w:firstLine="200" w:firstLineChars="200"/>
      <w:jc w:val="center"/>
    </w:pPr>
    <w:rPr>
      <w:rFonts w:ascii="Times New Roman" w:hAnsi="Times New Roman" w:eastAsia="宋体" w:cstheme="minorBidi"/>
      <w:i/>
      <w:iCs/>
      <w:color w:val="4F81BD" w:themeColor="accent1"/>
      <w:sz w:val="24"/>
      <w:szCs w:val="22"/>
      <w14:textFill>
        <w14:solidFill>
          <w14:schemeClr w14:val="accent1"/>
        </w14:solidFill>
      </w14:textFill>
    </w:rPr>
  </w:style>
  <w:style w:type="character" w:customStyle="1" w:styleId="41">
    <w:name w:val="明显引用 字符"/>
    <w:basedOn w:val="21"/>
    <w:link w:val="40"/>
    <w:qFormat/>
    <w:uiPriority w:val="30"/>
    <w:rPr>
      <w:rFonts w:ascii="Times New Roman" w:hAnsi="Times New Roman" w:eastAsia="宋体" w:cs="Times New Roman"/>
      <w:i/>
      <w:iCs/>
      <w:color w:val="4F81BD" w:themeColor="accent1"/>
      <w14:textFill>
        <w14:solidFill>
          <w14:schemeClr w14:val="accent1"/>
        </w14:solidFill>
      </w14:textFill>
    </w:rPr>
  </w:style>
  <w:style w:type="character" w:customStyle="1" w:styleId="42">
    <w:name w:val="Subtle Reference"/>
    <w:basedOn w:val="21"/>
    <w:qFormat/>
    <w:uiPriority w:val="31"/>
    <w:rPr>
      <w:rFonts w:ascii="Times New Roman" w:hAnsi="Times New Roman" w:eastAsia="宋体" w:cs="Times New Roman"/>
      <w:smallCaps/>
      <w:color w:val="595959" w:themeColor="text1" w:themeTint="A6"/>
      <w14:textFill>
        <w14:solidFill>
          <w14:schemeClr w14:val="tx1">
            <w14:lumMod w14:val="65000"/>
            <w14:lumOff w14:val="35000"/>
          </w14:schemeClr>
        </w14:solidFill>
      </w14:textFill>
    </w:rPr>
  </w:style>
  <w:style w:type="character" w:customStyle="1" w:styleId="43">
    <w:name w:val="Intense Reference"/>
    <w:basedOn w:val="21"/>
    <w:qFormat/>
    <w:uiPriority w:val="32"/>
    <w:rPr>
      <w:rFonts w:ascii="Times New Roman" w:hAnsi="Times New Roman" w:eastAsia="宋体" w:cs="Times New Roman"/>
      <w:b/>
      <w:bCs/>
      <w:smallCaps/>
      <w:color w:val="4F81BD" w:themeColor="accent1"/>
      <w:spacing w:val="5"/>
      <w14:textFill>
        <w14:solidFill>
          <w14:schemeClr w14:val="accent1"/>
        </w14:solidFill>
      </w14:textFill>
    </w:rPr>
  </w:style>
  <w:style w:type="character" w:customStyle="1" w:styleId="44">
    <w:name w:val="Book Title"/>
    <w:basedOn w:val="21"/>
    <w:qFormat/>
    <w:uiPriority w:val="33"/>
    <w:rPr>
      <w:rFonts w:ascii="Times New Roman" w:hAnsi="Times New Roman" w:eastAsia="宋体" w:cs="Times New Roman"/>
      <w:b/>
      <w:bCs/>
      <w:i/>
      <w:iCs/>
      <w:spacing w:val="5"/>
    </w:rPr>
  </w:style>
  <w:style w:type="paragraph" w:styleId="45">
    <w:name w:val="List Paragraph"/>
    <w:basedOn w:val="1"/>
    <w:qFormat/>
    <w:uiPriority w:val="34"/>
    <w:pPr>
      <w:spacing w:line="440" w:lineRule="atLeast"/>
      <w:ind w:firstLine="420" w:firstLineChars="200"/>
    </w:pPr>
    <w:rPr>
      <w:rFonts w:ascii="Times New Roman" w:hAnsi="Times New Roman" w:eastAsia="宋体" w:cstheme="minorBidi"/>
      <w:sz w:val="24"/>
      <w:szCs w:val="22"/>
    </w:rPr>
  </w:style>
  <w:style w:type="paragraph" w:customStyle="1" w:styleId="46">
    <w:name w:val="✪题目（封面）"/>
    <w:basedOn w:val="1"/>
    <w:next w:val="1"/>
    <w:link w:val="47"/>
    <w:qFormat/>
    <w:uiPriority w:val="0"/>
    <w:pPr>
      <w:widowControl/>
      <w:adjustRightInd w:val="0"/>
      <w:snapToGrid w:val="0"/>
      <w:spacing w:line="440" w:lineRule="atLeast"/>
      <w:ind w:firstLine="200" w:firstLineChars="200"/>
      <w:jc w:val="center"/>
    </w:pPr>
    <w:rPr>
      <w:rFonts w:ascii="黑体" w:hAnsi="黑体" w:eastAsia="黑体" w:cstheme="minorBidi"/>
      <w:kern w:val="0"/>
      <w:sz w:val="44"/>
      <w:szCs w:val="44"/>
    </w:rPr>
  </w:style>
  <w:style w:type="character" w:customStyle="1" w:styleId="47">
    <w:name w:val="✪题目（封面） 字符"/>
    <w:basedOn w:val="21"/>
    <w:link w:val="46"/>
    <w:qFormat/>
    <w:uiPriority w:val="0"/>
    <w:rPr>
      <w:rFonts w:ascii="黑体" w:hAnsi="黑体" w:eastAsia="黑体" w:cs="Times New Roman"/>
      <w:kern w:val="0"/>
      <w:sz w:val="44"/>
      <w:szCs w:val="44"/>
    </w:rPr>
  </w:style>
  <w:style w:type="paragraph" w:customStyle="1" w:styleId="48">
    <w:name w:val="✪参考文献著录列表"/>
    <w:basedOn w:val="1"/>
    <w:next w:val="1"/>
    <w:qFormat/>
    <w:uiPriority w:val="0"/>
    <w:pPr>
      <w:spacing w:line="240" w:lineRule="auto"/>
      <w:ind w:left="100" w:hanging="100" w:hangingChars="100"/>
    </w:pPr>
    <w:rPr>
      <w:rFonts w:ascii="Times New Roman" w:hAnsi="Times New Roman" w:eastAsia="宋体" w:cstheme="minorBidi"/>
      <w:sz w:val="21"/>
      <w:szCs w:val="21"/>
    </w:rPr>
  </w:style>
  <w:style w:type="character" w:customStyle="1" w:styleId="49">
    <w:name w:val="页眉 字符"/>
    <w:basedOn w:val="21"/>
    <w:link w:val="13"/>
    <w:qFormat/>
    <w:uiPriority w:val="99"/>
    <w:rPr>
      <w:rFonts w:ascii="Times New Roman" w:hAnsi="Times New Roman" w:eastAsia="宋体" w:cs="Times New Roman"/>
      <w:sz w:val="18"/>
      <w:szCs w:val="18"/>
    </w:rPr>
  </w:style>
  <w:style w:type="paragraph" w:customStyle="1" w:styleId="50">
    <w:name w:val="✪独创性声明（标题）"/>
    <w:basedOn w:val="1"/>
    <w:next w:val="51"/>
    <w:qFormat/>
    <w:uiPriority w:val="0"/>
    <w:pPr>
      <w:widowControl/>
      <w:spacing w:before="50" w:beforeLines="50" w:after="50" w:afterLines="50" w:line="440" w:lineRule="atLeast"/>
      <w:ind w:firstLine="0" w:firstLineChars="0"/>
      <w:jc w:val="center"/>
    </w:pPr>
    <w:rPr>
      <w:rFonts w:ascii="宋体" w:hAnsi="宋体" w:eastAsia="宋体" w:cstheme="minorBidi"/>
      <w:b/>
      <w:bCs/>
      <w:sz w:val="32"/>
      <w:szCs w:val="32"/>
    </w:rPr>
  </w:style>
  <w:style w:type="paragraph" w:customStyle="1" w:styleId="51">
    <w:name w:val="✪独创性声明（声明内容）"/>
    <w:basedOn w:val="1"/>
    <w:qFormat/>
    <w:uiPriority w:val="0"/>
    <w:pPr>
      <w:tabs>
        <w:tab w:val="left" w:pos="0"/>
      </w:tabs>
      <w:spacing w:line="400" w:lineRule="exact"/>
      <w:ind w:firstLine="480" w:firstLineChars="200"/>
    </w:pPr>
    <w:rPr>
      <w:rFonts w:ascii="楷体_GB2312" w:hAnsi="仿宋" w:eastAsia="楷体_GB2312" w:cstheme="minorBidi"/>
      <w:sz w:val="24"/>
      <w:szCs w:val="22"/>
    </w:rPr>
  </w:style>
  <w:style w:type="paragraph" w:customStyle="1" w:styleId="52">
    <w:name w:val="✪中英文摘要单行题目"/>
    <w:basedOn w:val="1"/>
    <w:next w:val="1"/>
    <w:qFormat/>
    <w:uiPriority w:val="0"/>
    <w:pPr>
      <w:widowControl/>
      <w:spacing w:before="120" w:beforeLines="50" w:after="240" w:afterLines="100" w:line="240" w:lineRule="auto"/>
      <w:ind w:firstLine="640" w:firstLineChars="0"/>
      <w:jc w:val="center"/>
    </w:pPr>
    <w:rPr>
      <w:rFonts w:ascii="Times New Roman" w:hAnsi="Times New Roman" w:eastAsia="黑体" w:cs="Times New Roman"/>
      <w:sz w:val="32"/>
      <w:szCs w:val="32"/>
    </w:rPr>
  </w:style>
  <w:style w:type="paragraph" w:customStyle="1" w:styleId="53">
    <w:name w:val="✪目录（仅目录二字）"/>
    <w:basedOn w:val="1"/>
    <w:next w:val="1"/>
    <w:qFormat/>
    <w:uiPriority w:val="0"/>
    <w:pPr>
      <w:spacing w:before="150" w:beforeLines="150" w:after="100" w:afterLines="100" w:line="440" w:lineRule="atLeast"/>
      <w:ind w:firstLine="0" w:firstLineChars="0"/>
      <w:jc w:val="center"/>
    </w:pPr>
    <w:rPr>
      <w:rFonts w:ascii="黑体" w:hAnsi="黑体" w:eastAsia="黑体" w:cstheme="minorBidi"/>
      <w:sz w:val="32"/>
      <w:szCs w:val="32"/>
    </w:rPr>
  </w:style>
  <w:style w:type="character" w:customStyle="1" w:styleId="54">
    <w:name w:val="页脚 字符"/>
    <w:basedOn w:val="21"/>
    <w:link w:val="12"/>
    <w:qFormat/>
    <w:uiPriority w:val="99"/>
    <w:rPr>
      <w:rFonts w:ascii="Times New Roman" w:hAnsi="Times New Roman" w:eastAsia="宋体" w:cs="Times New Roman"/>
      <w:sz w:val="18"/>
      <w:szCs w:val="18"/>
    </w:rPr>
  </w:style>
  <w:style w:type="character" w:customStyle="1" w:styleId="55">
    <w:name w:val="批注框文本 字符"/>
    <w:basedOn w:val="21"/>
    <w:link w:val="11"/>
    <w:semiHidden/>
    <w:qFormat/>
    <w:uiPriority w:val="99"/>
    <w:rPr>
      <w:rFonts w:ascii="Times New Roman" w:hAnsi="Times New Roman" w:eastAsia="宋体" w:cs="Times New Roman"/>
      <w:sz w:val="18"/>
      <w:szCs w:val="18"/>
    </w:rPr>
  </w:style>
  <w:style w:type="character" w:customStyle="1" w:styleId="56">
    <w:name w:val="批注文字 字符"/>
    <w:basedOn w:val="21"/>
    <w:link w:val="7"/>
    <w:qFormat/>
    <w:uiPriority w:val="99"/>
    <w:rPr>
      <w:rFonts w:ascii="Times New Roman" w:hAnsi="Times New Roman" w:eastAsia="宋体" w:cs="Times New Roman"/>
      <w:sz w:val="24"/>
    </w:rPr>
  </w:style>
  <w:style w:type="character" w:customStyle="1" w:styleId="57">
    <w:name w:val="批注主题 字符"/>
    <w:basedOn w:val="56"/>
    <w:link w:val="18"/>
    <w:semiHidden/>
    <w:qFormat/>
    <w:uiPriority w:val="99"/>
    <w:rPr>
      <w:rFonts w:ascii="Times New Roman" w:hAnsi="Times New Roman" w:eastAsia="宋体"/>
      <w:b/>
      <w:bCs/>
      <w:sz w:val="24"/>
    </w:rPr>
  </w:style>
  <w:style w:type="paragraph" w:customStyle="1" w:styleId="58">
    <w:name w:val="✪图题注"/>
    <w:basedOn w:val="1"/>
    <w:qFormat/>
    <w:uiPriority w:val="0"/>
    <w:pPr>
      <w:spacing w:line="276" w:lineRule="auto"/>
      <w:ind w:firstLine="0" w:firstLineChars="0"/>
      <w:jc w:val="center"/>
    </w:pPr>
    <w:rPr>
      <w:rFonts w:ascii="Times New Roman" w:hAnsi="Times New Roman" w:eastAsia="黑体" w:cstheme="minorBidi"/>
      <w:sz w:val="21"/>
      <w:szCs w:val="22"/>
    </w:rPr>
  </w:style>
  <w:style w:type="paragraph" w:customStyle="1" w:styleId="59">
    <w:name w:val="✪表接续（接下页）"/>
    <w:basedOn w:val="1"/>
    <w:qFormat/>
    <w:uiPriority w:val="0"/>
    <w:pPr>
      <w:spacing w:line="276" w:lineRule="auto"/>
      <w:ind w:firstLine="420" w:firstLineChars="200"/>
      <w:jc w:val="right"/>
    </w:pPr>
    <w:rPr>
      <w:rFonts w:ascii="Times New Roman" w:hAnsi="Times New Roman" w:eastAsia="宋体" w:cstheme="minorBidi"/>
      <w:sz w:val="21"/>
      <w:szCs w:val="22"/>
    </w:rPr>
  </w:style>
  <w:style w:type="paragraph" w:customStyle="1" w:styleId="60">
    <w:name w:val="✪独创性声明（署名）"/>
    <w:basedOn w:val="1"/>
    <w:next w:val="1"/>
    <w:qFormat/>
    <w:uiPriority w:val="0"/>
    <w:pPr>
      <w:tabs>
        <w:tab w:val="left" w:pos="4820"/>
      </w:tabs>
      <w:spacing w:before="240" w:beforeLines="100" w:line="400" w:lineRule="exact"/>
      <w:ind w:firstLine="480" w:firstLineChars="200"/>
    </w:pPr>
    <w:rPr>
      <w:rFonts w:ascii="楷体_GB2312" w:hAnsi="仿宋" w:eastAsia="楷体_GB2312" w:cstheme="minorBidi"/>
      <w:sz w:val="24"/>
      <w:szCs w:val="22"/>
    </w:rPr>
  </w:style>
  <w:style w:type="paragraph" w:customStyle="1" w:styleId="61">
    <w:name w:val="✪页眉"/>
    <w:basedOn w:val="13"/>
    <w:qFormat/>
    <w:uiPriority w:val="0"/>
    <w:pPr>
      <w:widowControl/>
      <w:pBdr>
        <w:bottom w:val="single" w:color="auto" w:sz="4" w:space="1"/>
      </w:pBdr>
      <w:adjustRightInd w:val="0"/>
      <w:spacing w:line="240" w:lineRule="auto"/>
      <w:ind w:firstLine="0" w:firstLineChars="0"/>
    </w:pPr>
    <w:rPr>
      <w:rFonts w:ascii="Times New Roman" w:hAnsi="Times New Roman" w:eastAsia="宋体" w:cstheme="minorBidi"/>
      <w:kern w:val="0"/>
      <w:sz w:val="21"/>
      <w:szCs w:val="21"/>
    </w:rPr>
  </w:style>
  <w:style w:type="paragraph" w:customStyle="1" w:styleId="62">
    <w:name w:val="✪表题注"/>
    <w:basedOn w:val="6"/>
    <w:qFormat/>
    <w:uiPriority w:val="0"/>
    <w:pPr>
      <w:keepNext/>
      <w:spacing w:before="50" w:beforeLines="50" w:after="50" w:afterLines="50"/>
      <w:jc w:val="center"/>
    </w:pPr>
    <w:rPr>
      <w:rFonts w:ascii="Times New Roman" w:hAnsi="Times New Roman" w:cs="Times New Roman"/>
      <w:sz w:val="21"/>
      <w:szCs w:val="21"/>
    </w:rPr>
  </w:style>
  <w:style w:type="paragraph" w:customStyle="1" w:styleId="63">
    <w:name w:val="✪表数据来源"/>
    <w:basedOn w:val="6"/>
    <w:next w:val="1"/>
    <w:qFormat/>
    <w:uiPriority w:val="0"/>
    <w:pPr>
      <w:spacing w:line="276" w:lineRule="auto"/>
      <w:jc w:val="both"/>
    </w:pPr>
    <w:rPr>
      <w:rFonts w:ascii="Times New Roman" w:hAnsi="Times New Roman" w:cs="Times New Roman" w:eastAsiaTheme="minorEastAsia"/>
      <w:sz w:val="21"/>
      <w:szCs w:val="21"/>
    </w:rPr>
  </w:style>
  <w:style w:type="paragraph" w:customStyle="1" w:styleId="64">
    <w:name w:val="TOC Heading"/>
    <w:basedOn w:val="1"/>
    <w:next w:val="1"/>
    <w:unhideWhenUsed/>
    <w:qFormat/>
    <w:uiPriority w:val="39"/>
    <w:pPr>
      <w:spacing w:before="150" w:beforeLines="150" w:after="100" w:afterLines="100" w:line="240" w:lineRule="auto"/>
      <w:ind w:firstLine="0" w:firstLineChars="0"/>
      <w:jc w:val="left"/>
    </w:pPr>
    <w:rPr>
      <w:rFonts w:ascii="Times New Roman" w:hAnsi="Times New Roman" w:eastAsia="黑体" w:cstheme="majorBidi"/>
      <w:bCs/>
      <w:kern w:val="0"/>
      <w:sz w:val="32"/>
      <w:szCs w:val="32"/>
    </w:rPr>
  </w:style>
  <w:style w:type="paragraph" w:customStyle="1" w:styleId="65">
    <w:name w:val="✪中文摘要多行题目（首行）"/>
    <w:basedOn w:val="1"/>
    <w:next w:val="66"/>
    <w:qFormat/>
    <w:uiPriority w:val="0"/>
    <w:pPr>
      <w:spacing w:before="50" w:beforeLines="50" w:line="276" w:lineRule="auto"/>
      <w:ind w:firstLine="0" w:firstLineChars="0"/>
      <w:jc w:val="center"/>
    </w:pPr>
    <w:rPr>
      <w:rFonts w:ascii="Times New Roman" w:hAnsi="Times New Roman" w:eastAsia="黑体" w:cstheme="minorBidi"/>
      <w:kern w:val="0"/>
      <w:sz w:val="32"/>
      <w:szCs w:val="22"/>
    </w:rPr>
  </w:style>
  <w:style w:type="paragraph" w:customStyle="1" w:styleId="66">
    <w:name w:val="✪中文摘要多行题目（中间行）"/>
    <w:basedOn w:val="65"/>
    <w:next w:val="67"/>
    <w:qFormat/>
    <w:uiPriority w:val="0"/>
    <w:pPr>
      <w:spacing w:before="0" w:beforeLines="0"/>
    </w:pPr>
  </w:style>
  <w:style w:type="paragraph" w:customStyle="1" w:styleId="67">
    <w:name w:val="✪中文摘要多行题目（最末行）"/>
    <w:basedOn w:val="66"/>
    <w:qFormat/>
    <w:uiPriority w:val="0"/>
    <w:pPr>
      <w:spacing w:after="100" w:afterLines="100"/>
    </w:pPr>
  </w:style>
  <w:style w:type="paragraph" w:customStyle="1" w:styleId="68">
    <w:name w:val="✪中英文摘要内容（不含摘要二字）"/>
    <w:basedOn w:val="1"/>
    <w:qFormat/>
    <w:uiPriority w:val="0"/>
    <w:pPr>
      <w:spacing w:line="360" w:lineRule="auto"/>
      <w:ind w:firstLine="480" w:firstLineChars="200"/>
    </w:pPr>
    <w:rPr>
      <w:rFonts w:ascii="Times New Roman" w:hAnsi="Times New Roman" w:eastAsia="宋体" w:cs="宋体"/>
      <w:bCs/>
      <w:sz w:val="24"/>
      <w:szCs w:val="24"/>
    </w:rPr>
  </w:style>
  <w:style w:type="paragraph" w:customStyle="1" w:styleId="69">
    <w:name w:val="✪中英文关键词内容（不含关键词三字）"/>
    <w:basedOn w:val="1"/>
    <w:qFormat/>
    <w:uiPriority w:val="0"/>
    <w:pPr>
      <w:spacing w:line="276" w:lineRule="auto"/>
      <w:ind w:firstLine="480" w:firstLineChars="200"/>
    </w:pPr>
    <w:rPr>
      <w:rFonts w:ascii="Times New Roman" w:hAnsi="Times New Roman" w:eastAsia="宋体" w:cs="宋体"/>
      <w:bCs/>
      <w:sz w:val="24"/>
      <w:szCs w:val="24"/>
    </w:rPr>
  </w:style>
  <w:style w:type="paragraph" w:customStyle="1" w:styleId="70">
    <w:name w:val="✪页脚"/>
    <w:basedOn w:val="12"/>
    <w:qFormat/>
    <w:uiPriority w:val="0"/>
    <w:pPr>
      <w:widowControl/>
      <w:adjustRightInd w:val="0"/>
      <w:spacing w:line="240" w:lineRule="auto"/>
      <w:ind w:firstLine="0" w:firstLineChars="0"/>
      <w:jc w:val="center"/>
    </w:pPr>
    <w:rPr>
      <w:rFonts w:ascii="Times New Roman" w:hAnsi="Times New Roman" w:eastAsia="宋体" w:cstheme="minorBidi"/>
      <w:kern w:val="0"/>
      <w:sz w:val="21"/>
    </w:rPr>
  </w:style>
  <w:style w:type="paragraph" w:customStyle="1" w:styleId="71">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Company>whatever</Company>
  <Pages>10</Pages>
  <Words>1709</Words>
  <Characters>9426</Characters>
  <Lines>72</Lines>
  <Paragraphs>20</Paragraphs>
  <TotalTime>28</TotalTime>
  <ScaleCrop>false</ScaleCrop>
  <LinksUpToDate>false</LinksUpToDate>
  <CharactersWithSpaces>10701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2022-04-20T01:19:00Z</dcterms:created>
  <dc:creator>DELL</dc:creator>
  <cp:lastModifiedBy>wyx02</cp:lastModifiedBy>
  <cp:lastPrinted>2022-04-21T02:53:00Z</cp:lastPrinted>
  <dcterms:modified xsi:type="dcterms:W3CDTF">2025-09-10T02:26:01Z</dcterms:modified>
  <dc:title>非英语专业本科生自主学习能力培养的实证研究</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7B576FEF6C94457A9D89783F8BEC8E34_13</vt:lpwstr>
  </property>
  <property fmtid="{D5CDD505-2E9C-101B-9397-08002B2CF9AE}" pid="4" name="KSOTemplateDocerSaveRecord">
    <vt:lpwstr>eyJoZGlkIjoiNTdiYTJiNjUzZWFhYzExN2UyYjhlMjhmNmU4YTA2MDkifQ==</vt:lpwstr>
  </property>
</Properties>
</file>